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BE423" w14:textId="353E64CF" w:rsidR="00E97775" w:rsidRPr="006C44D0" w:rsidRDefault="001A17AA" w:rsidP="006C44D0">
      <w:pPr>
        <w:pStyle w:val="Standard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50698025"/>
      <w:r w:rsidRPr="006C44D0">
        <w:rPr>
          <w:rFonts w:asciiTheme="minorHAnsi" w:hAnsiTheme="minorHAnsi" w:cstheme="minorHAnsi"/>
          <w:b/>
          <w:color w:val="000000"/>
          <w:sz w:val="22"/>
          <w:szCs w:val="22"/>
        </w:rPr>
        <w:t>Wzór</w:t>
      </w:r>
      <w:r w:rsidR="00527825" w:rsidRPr="006C44D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umowy</w:t>
      </w:r>
    </w:p>
    <w:p w14:paraId="2B8BDFE4" w14:textId="77777777" w:rsidR="00E97775" w:rsidRPr="006C44D0" w:rsidRDefault="00E97775" w:rsidP="006C44D0">
      <w:pPr>
        <w:pStyle w:val="Standard"/>
        <w:spacing w:befor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0190B1D" w14:textId="77777777" w:rsidR="00E97775" w:rsidRPr="006C44D0" w:rsidRDefault="00E97775" w:rsidP="006C44D0">
      <w:pPr>
        <w:pStyle w:val="Standard"/>
        <w:spacing w:befor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4EDF4C3" w14:textId="5C5763B0" w:rsidR="007C4760" w:rsidRPr="006C44D0" w:rsidRDefault="007C4760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bookmarkStart w:id="1" w:name="Bookmark"/>
      <w:r w:rsidRPr="006C44D0">
        <w:rPr>
          <w:rFonts w:asciiTheme="minorHAnsi" w:hAnsiTheme="minorHAnsi" w:cstheme="minorHAnsi"/>
          <w:sz w:val="22"/>
          <w:szCs w:val="22"/>
        </w:rPr>
        <w:t xml:space="preserve">Zawarta w dniu   ......................... w </w:t>
      </w:r>
      <w:r w:rsidR="0093770F" w:rsidRPr="006C44D0">
        <w:rPr>
          <w:rFonts w:asciiTheme="minorHAnsi" w:hAnsiTheme="minorHAnsi" w:cstheme="minorHAnsi"/>
          <w:sz w:val="22"/>
          <w:szCs w:val="22"/>
        </w:rPr>
        <w:t>……….</w:t>
      </w:r>
    </w:p>
    <w:p w14:paraId="67D3C1EA" w14:textId="4FE056BA" w:rsidR="007C4760" w:rsidRPr="006C44D0" w:rsidRDefault="007C4760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pomiędzy </w:t>
      </w:r>
      <w:r w:rsidR="006E3B83" w:rsidRPr="006C44D0">
        <w:rPr>
          <w:rFonts w:asciiTheme="minorHAnsi" w:hAnsiTheme="minorHAnsi" w:cstheme="minorHAnsi"/>
          <w:b/>
          <w:bCs/>
          <w:sz w:val="22"/>
          <w:szCs w:val="22"/>
        </w:rPr>
        <w:t>_________</w:t>
      </w:r>
      <w:r w:rsidRPr="006C44D0">
        <w:rPr>
          <w:rFonts w:asciiTheme="minorHAnsi" w:hAnsiTheme="minorHAnsi" w:cstheme="minorHAnsi"/>
          <w:sz w:val="22"/>
          <w:szCs w:val="22"/>
        </w:rPr>
        <w:t xml:space="preserve"> z siedzibą przy ul. </w:t>
      </w:r>
      <w:r w:rsidR="006E3B83" w:rsidRPr="006C44D0">
        <w:rPr>
          <w:rFonts w:asciiTheme="minorHAnsi" w:hAnsiTheme="minorHAnsi" w:cstheme="minorHAnsi"/>
          <w:sz w:val="22"/>
          <w:szCs w:val="22"/>
        </w:rPr>
        <w:t>____________</w:t>
      </w:r>
      <w:r w:rsidRPr="006C44D0">
        <w:rPr>
          <w:rFonts w:asciiTheme="minorHAnsi" w:hAnsiTheme="minorHAnsi" w:cstheme="minorHAnsi"/>
          <w:sz w:val="22"/>
          <w:szCs w:val="22"/>
        </w:rPr>
        <w:t xml:space="preserve">, </w:t>
      </w:r>
      <w:r w:rsidR="006E3B83" w:rsidRPr="006C44D0">
        <w:rPr>
          <w:rFonts w:asciiTheme="minorHAnsi" w:hAnsiTheme="minorHAnsi" w:cstheme="minorHAnsi"/>
          <w:sz w:val="22"/>
          <w:szCs w:val="22"/>
        </w:rPr>
        <w:t>Kod miejscowość</w:t>
      </w:r>
    </w:p>
    <w:p w14:paraId="41C32F8F" w14:textId="27AEA052" w:rsidR="007C4760" w:rsidRPr="006C44D0" w:rsidRDefault="007C4760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NIP: </w:t>
      </w:r>
    </w:p>
    <w:p w14:paraId="78045CF5" w14:textId="77777777" w:rsidR="007C4760" w:rsidRPr="006C44D0" w:rsidRDefault="007C4760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reprezentowaną przez</w:t>
      </w:r>
    </w:p>
    <w:p w14:paraId="5A6F254E" w14:textId="1D30B446" w:rsidR="007C4760" w:rsidRPr="006C44D0" w:rsidRDefault="006E3B83" w:rsidP="006C44D0">
      <w:pPr>
        <w:pStyle w:val="Standard"/>
        <w:spacing w:before="0"/>
        <w:rPr>
          <w:rFonts w:asciiTheme="minorHAnsi" w:hAnsiTheme="minorHAnsi" w:cstheme="minorHAnsi"/>
          <w:b/>
          <w:bCs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sz w:val="22"/>
          <w:szCs w:val="22"/>
        </w:rPr>
        <w:t>________ - _______________</w:t>
      </w:r>
    </w:p>
    <w:bookmarkEnd w:id="1"/>
    <w:p w14:paraId="7633AC55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zwanym  w dalszej części umowy </w:t>
      </w:r>
      <w:r w:rsidRPr="006C44D0">
        <w:rPr>
          <w:rFonts w:asciiTheme="minorHAnsi" w:hAnsiTheme="minorHAnsi" w:cstheme="minorHAnsi"/>
          <w:b/>
          <w:sz w:val="22"/>
          <w:szCs w:val="22"/>
        </w:rPr>
        <w:t>„ZAMAWIAJĄCYM lub NABYWCĄ”</w:t>
      </w:r>
    </w:p>
    <w:p w14:paraId="37673F00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a</w:t>
      </w:r>
    </w:p>
    <w:p w14:paraId="0EE8C23D" w14:textId="7D057D46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..........................................................................................................................., z siedzibą przy ul. …………………………., </w:t>
      </w:r>
      <w:r w:rsidR="007C4760" w:rsidRPr="006C44D0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6C44D0">
        <w:rPr>
          <w:rFonts w:asciiTheme="minorHAnsi" w:hAnsiTheme="minorHAnsi" w:cstheme="minorHAnsi"/>
          <w:sz w:val="22"/>
          <w:szCs w:val="22"/>
        </w:rPr>
        <w:t xml:space="preserve">NIP ………………..                       REGON ………………………. zarejestrowaną w rejestrze </w:t>
      </w:r>
      <w:r w:rsidR="007C4760" w:rsidRPr="006C44D0">
        <w:rPr>
          <w:rFonts w:asciiTheme="minorHAnsi" w:hAnsiTheme="minorHAnsi" w:cstheme="minorHAnsi"/>
          <w:sz w:val="22"/>
          <w:szCs w:val="22"/>
        </w:rPr>
        <w:t>KRS pod numerem ……………</w:t>
      </w:r>
      <w:r w:rsidRPr="006C44D0">
        <w:rPr>
          <w:rFonts w:asciiTheme="minorHAnsi" w:hAnsiTheme="minorHAnsi" w:cstheme="minorHAnsi"/>
          <w:sz w:val="22"/>
          <w:szCs w:val="22"/>
        </w:rPr>
        <w:t>,</w:t>
      </w:r>
    </w:p>
    <w:p w14:paraId="12704C78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</w:p>
    <w:bookmarkEnd w:id="0"/>
    <w:p w14:paraId="793254CF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1AEC7267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………………………. - ………………………</w:t>
      </w:r>
    </w:p>
    <w:p w14:paraId="7BED8DCA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zwanym w dalszej części umowy  „WYKONAWCĄ”,</w:t>
      </w:r>
    </w:p>
    <w:p w14:paraId="63657D4F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</w:p>
    <w:p w14:paraId="47853483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W treści Umowy Zamawiający oraz Wykonawca zwani są łącznie również „Stronami”, a każda z osobna „Stroną”. </w:t>
      </w:r>
      <w:r w:rsidRPr="006C44D0">
        <w:rPr>
          <w:rFonts w:asciiTheme="minorHAnsi" w:hAnsiTheme="minorHAnsi" w:cstheme="minorHAnsi"/>
          <w:sz w:val="22"/>
          <w:szCs w:val="22"/>
        </w:rPr>
        <w:tab/>
      </w:r>
    </w:p>
    <w:p w14:paraId="5C3C663F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</w:p>
    <w:p w14:paraId="142B64DE" w14:textId="77777777" w:rsidR="00E97775" w:rsidRPr="006C44D0" w:rsidRDefault="001A17AA" w:rsidP="006C44D0">
      <w:pPr>
        <w:pStyle w:val="Nagwek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Umowa zostaje zawarta w wyniku rozstrzygnięcia postępowania o udzielenie zamówienia publicznego przeprowadzonego w trybie przetargu nieograniczonego, zgodnie z ustawą z dnia 11 września 2019r. – Prawo zamówień publicznych, prowadzonego pod nazwą</w:t>
      </w:r>
    </w:p>
    <w:p w14:paraId="5FC9544A" w14:textId="1489B7D4" w:rsidR="00E97775" w:rsidRPr="006C44D0" w:rsidRDefault="001A17AA" w:rsidP="006C44D0">
      <w:pPr>
        <w:pStyle w:val="Textbody"/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Times New Roman" w:hAnsiTheme="minorHAnsi" w:cstheme="minorHAnsi"/>
          <w:bCs w:val="0"/>
          <w:sz w:val="22"/>
          <w:szCs w:val="22"/>
          <w:lang w:eastAsia="en-US"/>
        </w:rPr>
        <w:t>ZAKUP ENERGII ELEKTRYCZNEJ NA POTRZEBY OBIEKTÓW</w:t>
      </w:r>
      <w:r w:rsidR="006E3B83" w:rsidRPr="006C44D0">
        <w:rPr>
          <w:rFonts w:asciiTheme="minorHAnsi" w:eastAsia="Times New Roman" w:hAnsiTheme="minorHAnsi" w:cstheme="minorHAnsi"/>
          <w:bCs w:val="0"/>
          <w:sz w:val="22"/>
          <w:szCs w:val="22"/>
          <w:lang w:eastAsia="en-US"/>
        </w:rPr>
        <w:t xml:space="preserve"> NADLEŚNICTWA</w:t>
      </w:r>
      <w:r w:rsidRPr="006C44D0">
        <w:rPr>
          <w:rFonts w:asciiTheme="minorHAnsi" w:eastAsia="Times New Roman" w:hAnsiTheme="minorHAnsi" w:cstheme="minorHAnsi"/>
          <w:bCs w:val="0"/>
          <w:sz w:val="22"/>
          <w:szCs w:val="22"/>
          <w:lang w:eastAsia="en-US"/>
        </w:rPr>
        <w:t xml:space="preserve"> </w:t>
      </w:r>
      <w:r w:rsidR="00F70C92">
        <w:rPr>
          <w:rFonts w:asciiTheme="minorHAnsi" w:eastAsia="Times New Roman" w:hAnsiTheme="minorHAnsi" w:cstheme="minorHAnsi"/>
          <w:bCs w:val="0"/>
          <w:sz w:val="22"/>
          <w:szCs w:val="22"/>
          <w:lang w:eastAsia="en-US"/>
        </w:rPr>
        <w:t>GIDLE</w:t>
      </w:r>
      <w:r w:rsidRPr="006C44D0">
        <w:rPr>
          <w:rFonts w:asciiTheme="minorHAnsi" w:eastAsia="Times New Roman" w:hAnsiTheme="minorHAnsi" w:cstheme="minorHAnsi"/>
          <w:bCs w:val="0"/>
          <w:sz w:val="22"/>
          <w:szCs w:val="22"/>
          <w:lang w:eastAsia="en-US"/>
        </w:rPr>
        <w:t xml:space="preserve">                  </w:t>
      </w:r>
    </w:p>
    <w:p w14:paraId="49B38B33" w14:textId="06BCD4C6" w:rsidR="00E97775" w:rsidRPr="006C44D0" w:rsidRDefault="00E97775" w:rsidP="006C44D0">
      <w:pPr>
        <w:pStyle w:val="Textbody"/>
        <w:tabs>
          <w:tab w:val="left" w:pos="72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7F00816" w14:textId="77777777" w:rsidR="00E97775" w:rsidRPr="006C44D0" w:rsidRDefault="00E97775" w:rsidP="006C44D0">
      <w:pPr>
        <w:pStyle w:val="Textbody"/>
        <w:tabs>
          <w:tab w:val="left" w:pos="720"/>
        </w:tabs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E72DE54" w14:textId="77777777" w:rsidR="00E97775" w:rsidRPr="006C44D0" w:rsidRDefault="001A17AA" w:rsidP="006C44D0">
      <w:pPr>
        <w:pStyle w:val="Textbody"/>
        <w:tabs>
          <w:tab w:val="left" w:pos="720"/>
        </w:tabs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Wspólny Słownik Zamówień:  (CPV): </w:t>
      </w:r>
      <w:r w:rsidRPr="006C44D0">
        <w:rPr>
          <w:rFonts w:asciiTheme="minorHAnsi" w:hAnsiTheme="minorHAnsi" w:cstheme="minorHAnsi"/>
          <w:b w:val="0"/>
          <w:sz w:val="22"/>
          <w:szCs w:val="22"/>
        </w:rPr>
        <w:t>09310000-5 (Elektryczność)</w:t>
      </w:r>
    </w:p>
    <w:p w14:paraId="37C8080B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iCs/>
          <w:sz w:val="22"/>
          <w:szCs w:val="22"/>
        </w:rPr>
      </w:pPr>
    </w:p>
    <w:p w14:paraId="0FE96B6F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W razie wątpliwości co do zakresu umowy, zakres przedmiotu zamówienia określa oferta Wykonawcy i SWZ dla postępowania o udzielenie zamówienia publicznego.</w:t>
      </w:r>
    </w:p>
    <w:p w14:paraId="08CB4836" w14:textId="77777777" w:rsidR="00E97775" w:rsidRPr="006C44D0" w:rsidRDefault="00E97775" w:rsidP="006C44D0">
      <w:pPr>
        <w:pStyle w:val="Standard"/>
        <w:spacing w:befor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99DECA5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A8C7C83" w14:textId="77777777" w:rsidR="00E97775" w:rsidRPr="006C44D0" w:rsidRDefault="001A17AA" w:rsidP="006C44D0">
      <w:pPr>
        <w:pStyle w:val="Standard"/>
        <w:keepNext/>
        <w:keepLines/>
        <w:pageBreakBefore/>
        <w:spacing w:before="0"/>
        <w:ind w:right="8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lastRenderedPageBreak/>
        <w:t>Postanowienia ogólne</w:t>
      </w:r>
    </w:p>
    <w:p w14:paraId="3A91901F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1</w:t>
      </w:r>
    </w:p>
    <w:p w14:paraId="7D52C9A1" w14:textId="77777777" w:rsidR="00E97775" w:rsidRPr="006C44D0" w:rsidRDefault="001A17AA" w:rsidP="006C44D0">
      <w:pPr>
        <w:pStyle w:val="Standard"/>
        <w:numPr>
          <w:ilvl w:val="0"/>
          <w:numId w:val="67"/>
        </w:numPr>
        <w:tabs>
          <w:tab w:val="left" w:pos="852"/>
        </w:tabs>
        <w:spacing w:before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przystępując do Umowy oświadcza, że posiada wszelkie wymagane przepisami zezwolenia, koncesje, umowy i uprawnienia umożliwiające należyte wykonanie przedmiotu Umowy.</w:t>
      </w:r>
    </w:p>
    <w:p w14:paraId="6C0E138E" w14:textId="23A0E943" w:rsidR="00E97775" w:rsidRPr="006C44D0" w:rsidRDefault="001A17AA" w:rsidP="006C44D0">
      <w:pPr>
        <w:pStyle w:val="Standard"/>
        <w:numPr>
          <w:ilvl w:val="0"/>
          <w:numId w:val="44"/>
        </w:numPr>
        <w:tabs>
          <w:tab w:val="left" w:pos="852"/>
        </w:tabs>
        <w:spacing w:before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Przedmiotem Umowy jest sprzedaż przez Wykonawcę energii elektrycznej </w:t>
      </w:r>
      <w:r w:rsidRPr="006C44D0">
        <w:rPr>
          <w:rFonts w:asciiTheme="minorHAnsi" w:hAnsiTheme="minorHAnsi" w:cstheme="minorHAnsi"/>
          <w:sz w:val="22"/>
          <w:szCs w:val="22"/>
          <w:lang w:eastAsia="ar-SA"/>
        </w:rPr>
        <w:t xml:space="preserve">do punktów poboru szczegółowo opisanych w </w:t>
      </w:r>
      <w:r w:rsidRPr="006C44D0">
        <w:rPr>
          <w:rFonts w:asciiTheme="minorHAnsi" w:hAnsiTheme="minorHAnsi" w:cstheme="minorHAnsi"/>
          <w:sz w:val="22"/>
          <w:szCs w:val="22"/>
        </w:rPr>
        <w:t xml:space="preserve">Załączniku nr </w:t>
      </w:r>
      <w:r w:rsidR="00354651" w:rsidRPr="006C44D0">
        <w:rPr>
          <w:rFonts w:asciiTheme="minorHAnsi" w:hAnsiTheme="minorHAnsi" w:cstheme="minorHAnsi"/>
          <w:sz w:val="22"/>
          <w:szCs w:val="22"/>
        </w:rPr>
        <w:t>1</w:t>
      </w:r>
      <w:r w:rsidRPr="006C44D0">
        <w:rPr>
          <w:rFonts w:asciiTheme="minorHAnsi" w:hAnsiTheme="minorHAnsi" w:cstheme="minorHAnsi"/>
          <w:sz w:val="22"/>
          <w:szCs w:val="22"/>
          <w:lang w:eastAsia="ar-SA"/>
        </w:rPr>
        <w:t xml:space="preserve"> do Umowy, </w:t>
      </w:r>
      <w:r w:rsidRPr="006C44D0">
        <w:rPr>
          <w:rFonts w:asciiTheme="minorHAnsi" w:hAnsiTheme="minorHAnsi" w:cstheme="minorHAnsi"/>
          <w:sz w:val="22"/>
          <w:szCs w:val="22"/>
        </w:rPr>
        <w:t>na zasadach określonych w ustawie z dnia 10 kwietnia 1997 r. Prawo energetyczne oraz w wydanych na jej podstawie aktach wykonawczych.</w:t>
      </w:r>
    </w:p>
    <w:p w14:paraId="73112857" w14:textId="77777777" w:rsidR="00E97775" w:rsidRPr="006C44D0" w:rsidRDefault="001A17AA" w:rsidP="006C44D0">
      <w:pPr>
        <w:pStyle w:val="Standard"/>
        <w:numPr>
          <w:ilvl w:val="0"/>
          <w:numId w:val="44"/>
        </w:numPr>
        <w:tabs>
          <w:tab w:val="left" w:pos="720"/>
        </w:tabs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Umowa nie obejmuje czynności związanych z dystrybucją energii elektrycznej, przyłączeniem, opomiarowaniem i jakością energii, wchodzących w zakres odrębnych umów o świadczenie usług Dystrybucji z Operatorem Systemu Dystrybucyjnego.</w:t>
      </w:r>
    </w:p>
    <w:p w14:paraId="74459840" w14:textId="77777777" w:rsidR="00E97775" w:rsidRPr="006C44D0" w:rsidRDefault="001A17AA" w:rsidP="006C44D0">
      <w:pPr>
        <w:pStyle w:val="Standard"/>
        <w:numPr>
          <w:ilvl w:val="0"/>
          <w:numId w:val="44"/>
        </w:numPr>
        <w:tabs>
          <w:tab w:val="left" w:pos="720"/>
        </w:tabs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Jeżeli nic innego nie wynika z postanowień Umowy użyte w niej pojęcia oznaczają:</w:t>
      </w:r>
    </w:p>
    <w:p w14:paraId="2CEEB8D3" w14:textId="77777777" w:rsidR="00E97775" w:rsidRPr="006C44D0" w:rsidRDefault="001A17AA" w:rsidP="006C44D0">
      <w:pPr>
        <w:pStyle w:val="Standard"/>
        <w:numPr>
          <w:ilvl w:val="0"/>
          <w:numId w:val="68"/>
        </w:numPr>
        <w:tabs>
          <w:tab w:val="left" w:pos="1390"/>
          <w:tab w:val="left" w:pos="1418"/>
        </w:tabs>
        <w:spacing w:before="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Generalna umowa dystrybucyjna – umowa zawarta pomiędzy Wykonawcą a OSD określająca ich wzajemne prawa i obowiązki związane ze świadczeniem usługi dystrybucyjnej w celu realizacji Umowy,</w:t>
      </w:r>
    </w:p>
    <w:p w14:paraId="5D354DF1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Płatnik – jednostka wskazana na fakturze, odpowiedzialna za płatność za energię elektryczną,</w:t>
      </w:r>
    </w:p>
    <w:p w14:paraId="60FC07D7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Odbiorca – odbiorca energii elektrycznej w rozumieniu ustawy Prawo energetyczne,</w:t>
      </w:r>
    </w:p>
    <w:p w14:paraId="3FC5B585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Odbiorca faktury – wskazana jednostka, na adres której należy przekazać fakturę za energię elektryczną,</w:t>
      </w:r>
    </w:p>
    <w:p w14:paraId="1ED1972B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Oferta – Oferta Wykonawcy złożona w postępowaniu o udzielenie zamówienia publicznego na dostawę energii elektrycznej, o którym mowa w komparycji Umowy,</w:t>
      </w:r>
    </w:p>
    <w:p w14:paraId="69A11D04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Okres rozliczeniowy – okres, za który na podstawie odczytów urządzeń pomiarowych następuje rozliczenie zużytej energii elektrycznej, zgodny z okresem rozliczeniowym udostępnionym przez OSD działającym na danym terenie,</w:t>
      </w:r>
    </w:p>
    <w:p w14:paraId="64E31ED5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OSD - Operator Systemu Dystrybucyjnego - przedsiębiorstwo energetyczne zajmujące się świadczeniem usług dystrybucyjnych,</w:t>
      </w:r>
    </w:p>
    <w:p w14:paraId="7822BF4C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Pełnomocnictwo – upoważnienie Wykonawcy do przeprowadzenia całości procedury zmiany sprzedawcy energii elektrycznej,</w:t>
      </w:r>
    </w:p>
    <w:p w14:paraId="6811B25B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Punkt poboru (PPE) – miejsce dostarczania energii elektrycznej,</w:t>
      </w:r>
    </w:p>
    <w:p w14:paraId="09F42EB2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bCs/>
          <w:sz w:val="22"/>
          <w:szCs w:val="22"/>
        </w:rPr>
        <w:t>RODO - Rozporządzenie Parlamentu Europejskiego i Rady (UE) 2016/679 z dnia 27 kwietnia 2016 r. w sprawie ochrony osób fizycznych w związku z przetwarzaniem danych osobowych i w sprawie swobodnego przepływu takich danych oraz uchylenia dyrektywy 95/46/WE,</w:t>
      </w:r>
    </w:p>
    <w:p w14:paraId="77B009C6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bCs/>
          <w:sz w:val="22"/>
          <w:szCs w:val="22"/>
        </w:rPr>
        <w:t>Dzień roboczy – każdy dzień tygodnia od poniedziałku do piątku z wyłączeniem dni ustawowo wolnych od pracy,</w:t>
      </w:r>
    </w:p>
    <w:p w14:paraId="3773EA17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Umowa – niniejsza umowa,</w:t>
      </w:r>
    </w:p>
    <w:p w14:paraId="74E84341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Umowa o świadczenie usług dystrybucyjnych – umowa zawarta pomiędzy Zamawiającym lub Odbiorcą a OSD określająca prawa i obowiązki związane ze świadczeniem przez OSD usługi dystrybucji energii elektrycznej,</w:t>
      </w:r>
    </w:p>
    <w:p w14:paraId="0D68F8B9" w14:textId="77777777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Ustawa Pe - ustawa z dnia 10 kwietnia 1997 r. Prawo energetyczne wraz z aktami wykonawczymi (t. j. Dz.U. 2022, poz. 1385 ze zm.),</w:t>
      </w:r>
    </w:p>
    <w:p w14:paraId="0F1A7819" w14:textId="4CC4045E" w:rsidR="00E97775" w:rsidRPr="006C44D0" w:rsidRDefault="001A17AA" w:rsidP="006C44D0">
      <w:pPr>
        <w:pStyle w:val="Standard"/>
        <w:numPr>
          <w:ilvl w:val="0"/>
          <w:numId w:val="43"/>
        </w:numPr>
        <w:tabs>
          <w:tab w:val="left" w:pos="1418"/>
        </w:tabs>
        <w:spacing w:before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 xml:space="preserve">Ustawa </w:t>
      </w:r>
      <w:proofErr w:type="spellStart"/>
      <w:r w:rsidRPr="006C44D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6C44D0">
        <w:rPr>
          <w:rFonts w:asciiTheme="minorHAnsi" w:hAnsiTheme="minorHAnsi" w:cstheme="minorHAnsi"/>
          <w:bCs/>
          <w:sz w:val="22"/>
          <w:szCs w:val="22"/>
        </w:rPr>
        <w:t xml:space="preserve"> – ustawa z dnia 11 września 2019r. Prawo zamówień publicznych. (t. j. Dz.U. z 202</w:t>
      </w:r>
      <w:r w:rsidR="006E3B83" w:rsidRPr="006C44D0">
        <w:rPr>
          <w:rFonts w:asciiTheme="minorHAnsi" w:hAnsiTheme="minorHAnsi" w:cstheme="minorHAnsi"/>
          <w:bCs/>
          <w:sz w:val="22"/>
          <w:szCs w:val="22"/>
        </w:rPr>
        <w:t>3</w:t>
      </w:r>
      <w:r w:rsidRPr="006C44D0">
        <w:rPr>
          <w:rFonts w:asciiTheme="minorHAnsi" w:hAnsiTheme="minorHAnsi" w:cstheme="minorHAnsi"/>
          <w:bCs/>
          <w:sz w:val="22"/>
          <w:szCs w:val="22"/>
        </w:rPr>
        <w:t xml:space="preserve"> r., poz. 1</w:t>
      </w:r>
      <w:r w:rsidR="006E3B83" w:rsidRPr="006C44D0">
        <w:rPr>
          <w:rFonts w:asciiTheme="minorHAnsi" w:hAnsiTheme="minorHAnsi" w:cstheme="minorHAnsi"/>
          <w:bCs/>
          <w:sz w:val="22"/>
          <w:szCs w:val="22"/>
        </w:rPr>
        <w:t>605</w:t>
      </w:r>
      <w:r w:rsidRPr="006C44D0">
        <w:rPr>
          <w:rFonts w:asciiTheme="minorHAnsi" w:hAnsiTheme="minorHAnsi" w:cstheme="minorHAnsi"/>
          <w:bCs/>
          <w:sz w:val="22"/>
          <w:szCs w:val="22"/>
        </w:rPr>
        <w:t xml:space="preserve"> ze zm.).</w:t>
      </w:r>
    </w:p>
    <w:p w14:paraId="057E14FA" w14:textId="77777777" w:rsidR="00E97775" w:rsidRPr="006C44D0" w:rsidRDefault="001A17AA" w:rsidP="006C44D0">
      <w:pPr>
        <w:pStyle w:val="Standard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sz w:val="22"/>
          <w:szCs w:val="22"/>
        </w:rPr>
        <w:t>§2</w:t>
      </w:r>
    </w:p>
    <w:p w14:paraId="50F76FA5" w14:textId="77777777" w:rsidR="00E97775" w:rsidRPr="006C44D0" w:rsidRDefault="001A17AA" w:rsidP="006C44D0">
      <w:pPr>
        <w:pStyle w:val="Akapitzlist"/>
        <w:tabs>
          <w:tab w:val="left" w:pos="567"/>
        </w:tabs>
        <w:spacing w:before="0"/>
        <w:ind w:left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Sprzedaż energii elektrycznej odbywa się na warunkach określonych przepisami Ustawy Prawo energetyczne, zgodnie z obowiązującymi rozporządzeniami do ww. ustawy oraz przepisami ustawy z dnia 23 kwietnia 1964 r. - Kodeks Cywilny, zasadami określonymi w koncesjach, postanowieniach Umowy oraz w oparciu o przepisy Ustawy </w:t>
      </w:r>
      <w:proofErr w:type="spellStart"/>
      <w:r w:rsidRPr="006C44D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44D0">
        <w:rPr>
          <w:rFonts w:asciiTheme="minorHAnsi" w:hAnsiTheme="minorHAnsi" w:cstheme="minorHAnsi"/>
          <w:sz w:val="22"/>
          <w:szCs w:val="22"/>
        </w:rPr>
        <w:t>.</w:t>
      </w:r>
    </w:p>
    <w:p w14:paraId="3F82E8F4" w14:textId="77777777" w:rsidR="00E97775" w:rsidRPr="006C44D0" w:rsidRDefault="00E97775" w:rsidP="006C44D0">
      <w:pPr>
        <w:pStyle w:val="Standard"/>
        <w:tabs>
          <w:tab w:val="left" w:pos="284"/>
        </w:tabs>
        <w:spacing w:before="0"/>
        <w:rPr>
          <w:rFonts w:asciiTheme="minorHAnsi" w:hAnsiTheme="minorHAnsi" w:cstheme="minorHAnsi"/>
          <w:b/>
          <w:sz w:val="22"/>
          <w:szCs w:val="22"/>
        </w:rPr>
      </w:pPr>
    </w:p>
    <w:p w14:paraId="1C2FB495" w14:textId="77777777" w:rsidR="00E97775" w:rsidRPr="006C44D0" w:rsidRDefault="001A17AA" w:rsidP="006C44D0">
      <w:pPr>
        <w:pStyle w:val="Standard"/>
        <w:tabs>
          <w:tab w:val="left" w:pos="284"/>
        </w:tabs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sz w:val="22"/>
          <w:szCs w:val="22"/>
        </w:rPr>
        <w:t>§3</w:t>
      </w:r>
    </w:p>
    <w:p w14:paraId="6D2F66BB" w14:textId="77777777" w:rsidR="00E97775" w:rsidRPr="006C44D0" w:rsidRDefault="001A17AA" w:rsidP="006C44D0">
      <w:pPr>
        <w:pStyle w:val="Standard"/>
        <w:numPr>
          <w:ilvl w:val="0"/>
          <w:numId w:val="69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Sprzedaż energii elektrycznej odbywa się za pośrednictwem sieci dystrybucyjnej należącej do OSD, </w:t>
      </w:r>
      <w:r w:rsidRPr="006C44D0">
        <w:rPr>
          <w:rFonts w:asciiTheme="minorHAnsi" w:hAnsiTheme="minorHAnsi" w:cstheme="minorHAnsi"/>
          <w:sz w:val="22"/>
          <w:szCs w:val="22"/>
        </w:rPr>
        <w:lastRenderedPageBreak/>
        <w:t>z którym Zamawiający/Odbiorca ma zawarte umowy o świadczenie usług dystrybucji.</w:t>
      </w:r>
    </w:p>
    <w:p w14:paraId="4E851363" w14:textId="5877E658" w:rsidR="00E97775" w:rsidRPr="006C44D0" w:rsidRDefault="001A17AA" w:rsidP="006C44D0">
      <w:pPr>
        <w:pStyle w:val="Standard"/>
        <w:numPr>
          <w:ilvl w:val="0"/>
          <w:numId w:val="45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Wykonawca oświadcza, że ma zawartą generalną umowę dystrybucyjną z OSD, umożliwiającą sprzedaż energii elektrycznej do PPE opisanych w Załączniku nr </w:t>
      </w:r>
      <w:r w:rsidR="00354651" w:rsidRPr="006C44D0">
        <w:rPr>
          <w:rFonts w:asciiTheme="minorHAnsi" w:hAnsiTheme="minorHAnsi" w:cstheme="minorHAnsi"/>
          <w:sz w:val="22"/>
          <w:szCs w:val="22"/>
        </w:rPr>
        <w:t>1</w:t>
      </w:r>
      <w:r w:rsidRPr="006C44D0">
        <w:rPr>
          <w:rFonts w:asciiTheme="minorHAnsi" w:hAnsiTheme="minorHAnsi" w:cstheme="minorHAnsi"/>
          <w:sz w:val="22"/>
          <w:szCs w:val="22"/>
        </w:rPr>
        <w:t xml:space="preserve"> do Umowy za pośrednictwem sieci dystrybucyjnej OSD przez okres nie krótszy niż okres obowiązywania Umowy.</w:t>
      </w:r>
    </w:p>
    <w:p w14:paraId="624595C1" w14:textId="51724B90" w:rsidR="00E97775" w:rsidRPr="006C44D0" w:rsidRDefault="001A17AA" w:rsidP="006C44D0">
      <w:pPr>
        <w:pStyle w:val="Standard"/>
        <w:numPr>
          <w:ilvl w:val="0"/>
          <w:numId w:val="45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bookmarkStart w:id="2" w:name="_Hlk150698129"/>
      <w:r w:rsidRPr="006C44D0">
        <w:rPr>
          <w:rFonts w:asciiTheme="minorHAnsi" w:hAnsiTheme="minorHAnsi" w:cstheme="minorHAnsi"/>
          <w:sz w:val="22"/>
          <w:szCs w:val="22"/>
        </w:rPr>
        <w:t xml:space="preserve">Wykonawca oświadcza, że posiada koncesję na obrót energią elektryczną </w:t>
      </w:r>
      <w:r w:rsidR="007C4760" w:rsidRPr="006C44D0">
        <w:rPr>
          <w:rFonts w:asciiTheme="minorHAnsi" w:hAnsiTheme="minorHAnsi" w:cstheme="minorHAnsi"/>
          <w:sz w:val="22"/>
          <w:szCs w:val="22"/>
        </w:rPr>
        <w:t>wydaną przez Prezesa Urzędu Regulacji Energetyki o numerze ….............................................. ważną do dnia …...............................</w:t>
      </w:r>
      <w:r w:rsidRPr="006C44D0">
        <w:rPr>
          <w:rFonts w:asciiTheme="minorHAnsi" w:hAnsiTheme="minorHAnsi" w:cstheme="minorHAnsi"/>
          <w:sz w:val="22"/>
          <w:szCs w:val="22"/>
        </w:rPr>
        <w:t>.</w:t>
      </w:r>
    </w:p>
    <w:bookmarkEnd w:id="2"/>
    <w:p w14:paraId="228EF052" w14:textId="77777777" w:rsidR="00E97775" w:rsidRPr="006C44D0" w:rsidRDefault="001A17AA" w:rsidP="006C44D0">
      <w:pPr>
        <w:pStyle w:val="Standard"/>
        <w:numPr>
          <w:ilvl w:val="0"/>
          <w:numId w:val="45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oświadcza, że posiada ważne umowy umożliwiające pełnienie przez Wykonawcę funkcji podmiotu odpowiedzialnego za bilansowanie handlowe dla energii elektrycznej sprzedanej w ramach Umowy przez okres nie krótszy niż okres trwania Umowy.</w:t>
      </w:r>
    </w:p>
    <w:p w14:paraId="60A64025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4F7BAC8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EC587B7" w14:textId="77777777" w:rsidR="00E97775" w:rsidRPr="006C44D0" w:rsidRDefault="001A17AA" w:rsidP="006C44D0">
      <w:pPr>
        <w:pStyle w:val="Standard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sz w:val="22"/>
          <w:szCs w:val="22"/>
        </w:rPr>
        <w:t>Przedmiot Umowy i podstawowe zasady sprzedaży energii elektrycznej</w:t>
      </w:r>
    </w:p>
    <w:p w14:paraId="4AF43106" w14:textId="77777777" w:rsidR="00E97775" w:rsidRPr="006C44D0" w:rsidRDefault="001A17AA" w:rsidP="006C44D0">
      <w:pPr>
        <w:pStyle w:val="Standard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sz w:val="22"/>
          <w:szCs w:val="22"/>
        </w:rPr>
        <w:t>§4</w:t>
      </w:r>
    </w:p>
    <w:p w14:paraId="1509A034" w14:textId="1FC0ACC6" w:rsidR="00E97775" w:rsidRPr="006C44D0" w:rsidRDefault="001A17AA" w:rsidP="006C44D0">
      <w:pPr>
        <w:pStyle w:val="Standard"/>
        <w:numPr>
          <w:ilvl w:val="0"/>
          <w:numId w:val="70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 xml:space="preserve">Przedmiotem Umowy jest sprzedaż przez Wykonawcę energii elektrycznej do punktów poboru energii elektrycznej szczegółowo opisanych w Załączniku nr </w:t>
      </w:r>
      <w:r w:rsidR="00354651" w:rsidRPr="006C44D0">
        <w:rPr>
          <w:rFonts w:asciiTheme="minorHAnsi" w:hAnsiTheme="minorHAnsi" w:cstheme="minorHAnsi"/>
          <w:bCs/>
          <w:sz w:val="22"/>
          <w:szCs w:val="22"/>
        </w:rPr>
        <w:t>1</w:t>
      </w:r>
      <w:r w:rsidR="00354651" w:rsidRPr="006C44D0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6C44D0">
        <w:rPr>
          <w:rFonts w:asciiTheme="minorHAnsi" w:hAnsiTheme="minorHAnsi" w:cstheme="minorHAnsi"/>
          <w:bCs/>
          <w:sz w:val="22"/>
          <w:szCs w:val="22"/>
        </w:rPr>
        <w:t>do Umowy, z uwzględnieniem zapisów § 17 Umowy.</w:t>
      </w:r>
    </w:p>
    <w:p w14:paraId="2D53A962" w14:textId="77777777" w:rsidR="00E97775" w:rsidRPr="006C44D0" w:rsidRDefault="001A17AA" w:rsidP="006C44D0">
      <w:pPr>
        <w:pStyle w:val="Standard"/>
        <w:numPr>
          <w:ilvl w:val="0"/>
          <w:numId w:val="46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Sprzedaż energii elektrycznej poprzedzona zostanie zgłoszeniem, o którym mowa w § 6 ust. 1 pkt 1 Umowy.</w:t>
      </w:r>
    </w:p>
    <w:p w14:paraId="7D95DACE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8F8189A" w14:textId="77777777" w:rsidR="00E97775" w:rsidRPr="006C44D0" w:rsidRDefault="001A17AA" w:rsidP="006C44D0">
      <w:pPr>
        <w:pStyle w:val="Standard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sz w:val="22"/>
          <w:szCs w:val="22"/>
        </w:rPr>
        <w:t>§5</w:t>
      </w:r>
    </w:p>
    <w:p w14:paraId="60D4D13E" w14:textId="77777777" w:rsidR="00E97775" w:rsidRPr="006C44D0" w:rsidRDefault="00E97775" w:rsidP="006C44D0">
      <w:pPr>
        <w:pStyle w:val="Standard"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6C16C1" w14:textId="12C0A80B" w:rsidR="00E97775" w:rsidRPr="006C44D0" w:rsidRDefault="001A17AA" w:rsidP="006C44D0">
      <w:pPr>
        <w:pStyle w:val="Standard"/>
        <w:numPr>
          <w:ilvl w:val="0"/>
          <w:numId w:val="71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Przewidywana ilość energii elektrycznej będąca przedmiotem sprzedaży w okresie realizacji Umowy do wszystkich punktów poboru energii elektrycznej opisanych w Załączniku nr 1</w:t>
      </w:r>
      <w:r w:rsidRPr="006C44D0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6C44D0">
        <w:rPr>
          <w:rFonts w:asciiTheme="minorHAnsi" w:hAnsiTheme="minorHAnsi" w:cstheme="minorHAnsi"/>
          <w:bCs/>
          <w:sz w:val="22"/>
          <w:szCs w:val="22"/>
        </w:rPr>
        <w:t xml:space="preserve">do Umowy prognozuje się na poziomie </w:t>
      </w:r>
      <w:r w:rsidRPr="006C44D0">
        <w:rPr>
          <w:rFonts w:asciiTheme="minorHAnsi" w:hAnsiTheme="minorHAnsi" w:cstheme="minorHAnsi"/>
          <w:b/>
          <w:bCs/>
          <w:sz w:val="22"/>
          <w:szCs w:val="22"/>
        </w:rPr>
        <w:t>_______________</w:t>
      </w:r>
      <w:r w:rsidRPr="006C44D0">
        <w:rPr>
          <w:rFonts w:asciiTheme="minorHAnsi" w:hAnsiTheme="minorHAnsi" w:cstheme="minorHAnsi"/>
          <w:sz w:val="22"/>
          <w:szCs w:val="22"/>
        </w:rPr>
        <w:t xml:space="preserve"> </w:t>
      </w:r>
      <w:r w:rsidRPr="006C44D0">
        <w:rPr>
          <w:rFonts w:asciiTheme="minorHAnsi" w:hAnsiTheme="minorHAnsi" w:cstheme="minorHAnsi"/>
          <w:b/>
          <w:bCs/>
          <w:sz w:val="22"/>
          <w:szCs w:val="22"/>
        </w:rPr>
        <w:t>MWh</w:t>
      </w:r>
      <w:r w:rsidRPr="006C44D0">
        <w:rPr>
          <w:rFonts w:asciiTheme="minorHAnsi" w:hAnsiTheme="minorHAnsi" w:cstheme="minorHAnsi"/>
          <w:bCs/>
          <w:sz w:val="22"/>
          <w:szCs w:val="22"/>
        </w:rPr>
        <w:t xml:space="preserve">.  </w:t>
      </w:r>
    </w:p>
    <w:p w14:paraId="50B1E525" w14:textId="55A41CFC" w:rsidR="00E97775" w:rsidRPr="006C44D0" w:rsidRDefault="001A17AA" w:rsidP="006C44D0">
      <w:pPr>
        <w:pStyle w:val="Standard"/>
        <w:numPr>
          <w:ilvl w:val="0"/>
          <w:numId w:val="2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Podana w ust. 1 powyżej ilość (wolumen) energii elektrycznej jest wartością szacunkową i może ulec zmianie, a rozliczenie nastąpi w oparciu o faktyczną ilość zużytej energii elektrycznej w poszczególnych PPE, które zostały wskazane w Załączniku nr 1 do Umowy oraz cen jednostkowych wskazanych w par. 11 ust. 1 do Umowy.</w:t>
      </w:r>
    </w:p>
    <w:p w14:paraId="53B0A005" w14:textId="45F12893" w:rsidR="00E97775" w:rsidRPr="006C44D0" w:rsidRDefault="001A17AA" w:rsidP="006C44D0">
      <w:pPr>
        <w:pStyle w:val="Standard"/>
        <w:numPr>
          <w:ilvl w:val="0"/>
          <w:numId w:val="2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Moc umowna, warunki jej zmiany oraz miejsce dostarczenia energii elektrycznej do punktów poboru wymienionych w Załączniku nr 1</w:t>
      </w:r>
      <w:r w:rsidRPr="006C44D0">
        <w:rPr>
          <w:rFonts w:asciiTheme="minorHAnsi" w:hAnsiTheme="minorHAnsi" w:cstheme="minorHAnsi"/>
          <w:iCs/>
          <w:sz w:val="22"/>
          <w:szCs w:val="22"/>
        </w:rPr>
        <w:t xml:space="preserve"> do Umowy</w:t>
      </w:r>
      <w:r w:rsidRPr="006C44D0">
        <w:rPr>
          <w:rFonts w:asciiTheme="minorHAnsi" w:hAnsiTheme="minorHAnsi" w:cstheme="minorHAnsi"/>
          <w:sz w:val="22"/>
          <w:szCs w:val="22"/>
        </w:rPr>
        <w:t xml:space="preserve"> określana jest każdorazowo w umowach o świadczenie usług dystrybucyjnych zawartych z OSD.</w:t>
      </w:r>
    </w:p>
    <w:p w14:paraId="39F7C904" w14:textId="77777777" w:rsidR="00E97775" w:rsidRPr="006C44D0" w:rsidRDefault="001A17AA" w:rsidP="006C44D0">
      <w:pPr>
        <w:pStyle w:val="Standard"/>
        <w:numPr>
          <w:ilvl w:val="0"/>
          <w:numId w:val="2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Energia elektryczna kupowana na podstawie Umowy zużywana będzie na potrzeby Odbiorcy w rozumieniu przepisów ustawy z dnia 16 grudnia 2008 r. o podatku akcyzowym.</w:t>
      </w:r>
    </w:p>
    <w:p w14:paraId="71E77930" w14:textId="0ACA4B14" w:rsidR="00E97775" w:rsidRPr="006C44D0" w:rsidRDefault="001A17AA" w:rsidP="006C44D0">
      <w:pPr>
        <w:pStyle w:val="Akapitzlist"/>
        <w:numPr>
          <w:ilvl w:val="0"/>
          <w:numId w:val="22"/>
        </w:numPr>
        <w:tabs>
          <w:tab w:val="left" w:pos="683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W przypadku</w:t>
      </w:r>
      <w:r w:rsidR="00785B5B"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,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 gdy Wykonawca posługuje się wewnętrznymi regulaminami lub innymi wewnętrznymi regulacjami dotyczącymi zawierania, wykonywania i rozwiązywania umów sprzedaży energii elektrycznej, Strony ustalają, że wówczas pierwszeństwo mają postanowienia Umowy.</w:t>
      </w:r>
    </w:p>
    <w:p w14:paraId="5821255D" w14:textId="77777777" w:rsidR="00E97775" w:rsidRPr="006C44D0" w:rsidRDefault="00E97775" w:rsidP="006C44D0">
      <w:pPr>
        <w:pStyle w:val="Standard"/>
        <w:tabs>
          <w:tab w:val="left" w:pos="399"/>
        </w:tabs>
        <w:spacing w:before="0"/>
        <w:rPr>
          <w:rFonts w:asciiTheme="minorHAnsi" w:hAnsiTheme="minorHAnsi" w:cstheme="minorHAnsi"/>
          <w:color w:val="000000"/>
          <w:sz w:val="22"/>
          <w:szCs w:val="22"/>
          <w:lang w:bidi="pl-PL"/>
        </w:rPr>
      </w:pPr>
    </w:p>
    <w:p w14:paraId="0AA3559A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bookmarkStart w:id="3" w:name="Bookmark1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Zobowiązania Stron</w:t>
      </w:r>
      <w:bookmarkEnd w:id="3"/>
    </w:p>
    <w:p w14:paraId="3717AF3E" w14:textId="77777777" w:rsidR="00E97775" w:rsidRPr="006C44D0" w:rsidRDefault="001A17AA" w:rsidP="006C44D0">
      <w:pPr>
        <w:pStyle w:val="Standard"/>
        <w:keepNext/>
        <w:keepLines/>
        <w:tabs>
          <w:tab w:val="left" w:pos="0"/>
        </w:tabs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6</w:t>
      </w:r>
    </w:p>
    <w:p w14:paraId="22AA9D24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Zobowiązania Wykonawcy:</w:t>
      </w:r>
    </w:p>
    <w:p w14:paraId="065B29BA" w14:textId="77777777" w:rsidR="00E97775" w:rsidRPr="006C44D0" w:rsidRDefault="001A17AA" w:rsidP="006C44D0">
      <w:pPr>
        <w:pStyle w:val="Standard"/>
        <w:numPr>
          <w:ilvl w:val="0"/>
          <w:numId w:val="72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zobowiązuje się do:</w:t>
      </w:r>
    </w:p>
    <w:p w14:paraId="725C6829" w14:textId="77777777" w:rsidR="00E97775" w:rsidRPr="006C44D0" w:rsidRDefault="001A17AA" w:rsidP="006C44D0">
      <w:pPr>
        <w:pStyle w:val="Standard"/>
        <w:numPr>
          <w:ilvl w:val="0"/>
          <w:numId w:val="73"/>
        </w:numPr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złożenia OSD, w imieniu własnym i Zamawiającego zgłoszenia o zawarciu umowy na sprzedaż energii elektrycznej,</w:t>
      </w:r>
    </w:p>
    <w:p w14:paraId="5E14D172" w14:textId="77777777" w:rsidR="00E97775" w:rsidRPr="006C44D0" w:rsidRDefault="001A17AA" w:rsidP="006C44D0">
      <w:pPr>
        <w:pStyle w:val="Standard"/>
        <w:numPr>
          <w:ilvl w:val="0"/>
          <w:numId w:val="66"/>
        </w:numPr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złożenia w imieniu Zamawiającego wniosków o zawarcie umów dystrybucyjnych z OSD w przypadku, gdy Odbiorca nie posiada rozdzielonych umów (pierwsza zmiana sprzedawcy) lub (na podstawie dyspozycji Zamawiającego) gdy w trakcie trwania Umowy nastąpią zmiany w zakresie Odbiorcy wymagające zawarcia nowej umowy dystrybucyjnej, a Zamawiający/Odbiorca nie zawarł umowy dystrybucyjnej indywidualnie,</w:t>
      </w:r>
    </w:p>
    <w:p w14:paraId="5FB3F9A0" w14:textId="77777777" w:rsidR="00E97775" w:rsidRPr="006C44D0" w:rsidRDefault="001A17AA" w:rsidP="006C44D0">
      <w:pPr>
        <w:pStyle w:val="Standard"/>
        <w:numPr>
          <w:ilvl w:val="0"/>
          <w:numId w:val="66"/>
        </w:numPr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reprezentowania Zamawiającego przed OSD w procesie zmiany sprzedawcy.</w:t>
      </w:r>
    </w:p>
    <w:p w14:paraId="167C4898" w14:textId="77777777" w:rsidR="00E97775" w:rsidRPr="006C44D0" w:rsidRDefault="001A17AA" w:rsidP="006C44D0">
      <w:pPr>
        <w:pStyle w:val="Akapitzlist"/>
        <w:numPr>
          <w:ilvl w:val="0"/>
          <w:numId w:val="47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lastRenderedPageBreak/>
        <w:t>Czynności opisane w ust. 1 pkt 1) i 2) Wykonawca podejmie bez zbędnej zwłoki, w terminie umożliwiającym rozpoczęcie dostaw zgodnie z § 15 Umowy. Zamawiający niezwłocznie po zawarciu Umowy udzieli Wykonawcy stosownych Pełnomocnictw w tym zakresie.</w:t>
      </w:r>
    </w:p>
    <w:p w14:paraId="38F99E0D" w14:textId="77777777" w:rsidR="00E97775" w:rsidRPr="006C44D0" w:rsidRDefault="001A17AA" w:rsidP="006C44D0">
      <w:pPr>
        <w:pStyle w:val="Standard"/>
        <w:tabs>
          <w:tab w:val="left" w:pos="568"/>
        </w:tabs>
        <w:spacing w:before="0"/>
        <w:ind w:left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Zgłoszenia, o którym mowa w ust. 1 pkt 1), Wykonawca dokona w oparciu o dane do zmiany sprzedawcy przekazane przez Zamawiającego na adres e-mail Wykonawcy wskazany § 23 ust. 7 Umowy.</w:t>
      </w:r>
    </w:p>
    <w:p w14:paraId="5B31205A" w14:textId="77777777" w:rsidR="00E97775" w:rsidRPr="006C44D0" w:rsidRDefault="001A17AA" w:rsidP="006C44D0">
      <w:pPr>
        <w:pStyle w:val="Standard"/>
        <w:numPr>
          <w:ilvl w:val="0"/>
          <w:numId w:val="47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zobowiązuje się do dokonania wszelkich czynności i uzgodnień z OSD niezbędnych do przeprowadzenia procedury zmiany sprzedawcy. W przypadku zaistnienia okoliczności uniemożliwiających lub opóźniających zmianę sprzedawcy, Wykonawca niezwłocznie poinformuje o tym fakcie Zamawiającego którego zaistniała okoliczność dotyczy drogą elektroniczną na wskazany w Załączniku nr 2 adres e-mail.</w:t>
      </w:r>
    </w:p>
    <w:p w14:paraId="06B30F6A" w14:textId="77777777" w:rsidR="00E97775" w:rsidRPr="006C44D0" w:rsidRDefault="001A17AA" w:rsidP="006C44D0">
      <w:pPr>
        <w:pStyle w:val="Standard"/>
        <w:numPr>
          <w:ilvl w:val="0"/>
          <w:numId w:val="47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zobowiązuje się do pełnienia funkcji podmiotu odpowiedzialnego za bilansowanie handlowe dla energii elektrycznej sprzedanej w ramach tej Umowy. Koszty wynikające z dokonania bilansowania uwzględnione są w cenie energii elektrycznej podanej w § 11 Umowy. Tym samym Wykonawca zwalnia Zamawiającego z wszelkich kosztów i obowiązków związanych z bilansowaniem handlowym.</w:t>
      </w:r>
    </w:p>
    <w:p w14:paraId="1E630C82" w14:textId="77777777" w:rsidR="00E97775" w:rsidRPr="006C44D0" w:rsidRDefault="001A17AA" w:rsidP="006C44D0">
      <w:pPr>
        <w:pStyle w:val="Standard"/>
        <w:numPr>
          <w:ilvl w:val="0"/>
          <w:numId w:val="47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Wykonawca nie ponosi odpowiedzialności za niedostarczenie energii elektrycznej do obiektów Zamawiającego/Odbiorcy w przypadku klęsk żywiołowych, innych przypadków siły wyższej, awarii w systemie oraz awarii sieciowych, jak również z powodu </w:t>
      </w:r>
      <w:proofErr w:type="spellStart"/>
      <w:r w:rsidRPr="006C44D0">
        <w:rPr>
          <w:rFonts w:asciiTheme="minorHAnsi" w:hAnsiTheme="minorHAnsi" w:cstheme="minorHAnsi"/>
          <w:sz w:val="22"/>
          <w:szCs w:val="22"/>
        </w:rPr>
        <w:t>wyłączeń</w:t>
      </w:r>
      <w:proofErr w:type="spellEnd"/>
      <w:r w:rsidRPr="006C44D0">
        <w:rPr>
          <w:rFonts w:asciiTheme="minorHAnsi" w:hAnsiTheme="minorHAnsi" w:cstheme="minorHAnsi"/>
          <w:sz w:val="22"/>
          <w:szCs w:val="22"/>
        </w:rPr>
        <w:t xml:space="preserve"> dokonywanych przez OSD.</w:t>
      </w:r>
    </w:p>
    <w:p w14:paraId="58E39724" w14:textId="77777777" w:rsidR="00E97775" w:rsidRPr="006C44D0" w:rsidRDefault="001A17AA" w:rsidP="006C44D0">
      <w:pPr>
        <w:pStyle w:val="Standard"/>
        <w:numPr>
          <w:ilvl w:val="0"/>
          <w:numId w:val="47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zwalnia Zamawiającego/Odbiorcę z wszelkich kosztów i obowiązków powstałych na skutek niedokonania bilansowania handlowego.</w:t>
      </w:r>
    </w:p>
    <w:p w14:paraId="2E2A1799" w14:textId="77777777" w:rsidR="00E97775" w:rsidRPr="006C44D0" w:rsidRDefault="001A17AA" w:rsidP="006C44D0">
      <w:pPr>
        <w:pStyle w:val="Standard"/>
        <w:numPr>
          <w:ilvl w:val="0"/>
          <w:numId w:val="47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Zamawiający oświadcza, iż wszystkie prawa i obowiązki związane z bilansowaniem handlowym związane z wypełnieniem Umowy, w tym opracowanie i zgłaszanie grafików handlowych do OSD, należą do Wykonawcy.</w:t>
      </w:r>
    </w:p>
    <w:p w14:paraId="1FD8020E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</w:p>
    <w:p w14:paraId="3CD392C7" w14:textId="77777777" w:rsidR="00E97775" w:rsidRPr="006C44D0" w:rsidRDefault="001A17AA" w:rsidP="006C44D0">
      <w:pPr>
        <w:pStyle w:val="Standard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sz w:val="22"/>
          <w:szCs w:val="22"/>
        </w:rPr>
        <w:t>§7</w:t>
      </w:r>
    </w:p>
    <w:p w14:paraId="1BB29EE8" w14:textId="77777777" w:rsidR="00E97775" w:rsidRPr="006C44D0" w:rsidRDefault="001A17AA" w:rsidP="006C44D0">
      <w:pPr>
        <w:pStyle w:val="Standard"/>
        <w:numPr>
          <w:ilvl w:val="0"/>
          <w:numId w:val="74"/>
        </w:numPr>
        <w:tabs>
          <w:tab w:val="left" w:pos="284"/>
        </w:tabs>
        <w:spacing w:before="0"/>
        <w:ind w:left="709" w:hanging="765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Zamawiający zobowiązuje się do:</w:t>
      </w:r>
    </w:p>
    <w:p w14:paraId="2E86F01E" w14:textId="77777777" w:rsidR="00E97775" w:rsidRPr="006C44D0" w:rsidRDefault="001A17AA" w:rsidP="006C44D0">
      <w:pPr>
        <w:pStyle w:val="Standard"/>
        <w:numPr>
          <w:ilvl w:val="0"/>
          <w:numId w:val="75"/>
        </w:numPr>
        <w:tabs>
          <w:tab w:val="left" w:pos="1692"/>
          <w:tab w:val="left" w:pos="1833"/>
        </w:tabs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pobierania energii zgodnie z obowiązującymi przepisami prawa i warunkami Umowy;</w:t>
      </w:r>
    </w:p>
    <w:p w14:paraId="09B66D78" w14:textId="77777777" w:rsidR="00E97775" w:rsidRPr="006C44D0" w:rsidRDefault="001A17AA" w:rsidP="006C44D0">
      <w:pPr>
        <w:pStyle w:val="Standard"/>
        <w:numPr>
          <w:ilvl w:val="0"/>
          <w:numId w:val="51"/>
        </w:numPr>
        <w:tabs>
          <w:tab w:val="left" w:pos="1692"/>
          <w:tab w:val="left" w:pos="1833"/>
        </w:tabs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terminowego regulowania należności za energię elektryczną;</w:t>
      </w:r>
    </w:p>
    <w:p w14:paraId="36923B68" w14:textId="77777777" w:rsidR="00E97775" w:rsidRPr="006C44D0" w:rsidRDefault="001A17AA" w:rsidP="006C44D0">
      <w:pPr>
        <w:pStyle w:val="Standard"/>
        <w:numPr>
          <w:ilvl w:val="0"/>
          <w:numId w:val="51"/>
        </w:numPr>
        <w:tabs>
          <w:tab w:val="left" w:pos="1134"/>
          <w:tab w:val="left" w:pos="1275"/>
        </w:tabs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przekazywania Wykonawcy istotnych informacji dotyczących realizacji Umowy, w szczególności o zmianach w umowach dystrybucyjnych mających wpływ na realizację Umowy oraz danych niezbędnych do dokonania czynności, do których Wykonawca zostanie umocowany przez Zamawiającego.</w:t>
      </w:r>
    </w:p>
    <w:p w14:paraId="22FDE212" w14:textId="77777777" w:rsidR="00E97775" w:rsidRPr="006C44D0" w:rsidRDefault="001A17AA" w:rsidP="006C44D0">
      <w:pPr>
        <w:pStyle w:val="Standard"/>
        <w:numPr>
          <w:ilvl w:val="0"/>
          <w:numId w:val="50"/>
        </w:numPr>
        <w:tabs>
          <w:tab w:val="left" w:pos="568"/>
          <w:tab w:val="left" w:pos="851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Zamawiający oświadcza, że w przypadku, gdy jeszcze nie złożył wniosków o zawarcie umów lub nie posiada ważnych umów o świadczenie usług dystrybucyjnych, udzieli Wykonawcy niezbędnego Pełnomocnictwa do złożenia wniosków o zawarcie umów dystrybucyjnych (zgodnie z treścią Pełnomocnictwa) oraz zapewni ich utrzymanie w mocy przez cały okres planowanych dostaw. Koszty wynikające ze świadczenia przez OSD usług dystrybucji energii elektrycznej ponosić będą poszczególni Odbiorcy energii elektrycznej.</w:t>
      </w:r>
    </w:p>
    <w:p w14:paraId="00D6857D" w14:textId="77777777" w:rsidR="00E97775" w:rsidRPr="006C44D0" w:rsidRDefault="001A17AA" w:rsidP="006C44D0">
      <w:pPr>
        <w:pStyle w:val="Standard"/>
        <w:numPr>
          <w:ilvl w:val="0"/>
          <w:numId w:val="50"/>
        </w:numPr>
        <w:tabs>
          <w:tab w:val="left" w:pos="568"/>
          <w:tab w:val="left" w:pos="851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W przypadku rozwiązania umowy na świadczenie usług dystrybucyjnych zawartej pomiędzy Zamawiającym/Odbiorcą a OSD, lub zamiarze jej rozwiązania, Zamawiający/Odbiorca zobowiązany jest niezwłocznie powiadomić Wykonawcę.</w:t>
      </w:r>
    </w:p>
    <w:p w14:paraId="40CBC1AF" w14:textId="317BD128" w:rsidR="00E97775" w:rsidRPr="006C44D0" w:rsidRDefault="001A17AA" w:rsidP="006C44D0">
      <w:pPr>
        <w:pStyle w:val="Standard"/>
        <w:numPr>
          <w:ilvl w:val="0"/>
          <w:numId w:val="50"/>
        </w:numPr>
        <w:tabs>
          <w:tab w:val="left" w:pos="568"/>
          <w:tab w:val="left" w:pos="851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 xml:space="preserve">Odbiorcy są przyłączeni do sieci Dystrybutora </w:t>
      </w:r>
      <w:r w:rsidR="00354651" w:rsidRPr="00E1103B">
        <w:rPr>
          <w:rFonts w:asciiTheme="minorHAnsi" w:hAnsiTheme="minorHAnsi" w:cstheme="minorHAnsi"/>
          <w:b/>
          <w:strike/>
          <w:color w:val="000000" w:themeColor="text1"/>
          <w:sz w:val="22"/>
          <w:szCs w:val="22"/>
        </w:rPr>
        <w:t>ENEA Operator sp. z o.o. / ENERGA Operator SA / PGE Dystrybucja SA</w:t>
      </w:r>
      <w:r w:rsidR="00354651" w:rsidRPr="006C44D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/ TAURON Dystrybucja SA</w:t>
      </w:r>
      <w:r w:rsidR="002B3644" w:rsidRPr="006C44D0">
        <w:rPr>
          <w:rFonts w:asciiTheme="minorHAnsi" w:hAnsiTheme="minorHAnsi" w:cstheme="minorHAnsi"/>
          <w:bCs/>
          <w:sz w:val="22"/>
          <w:szCs w:val="22"/>
        </w:rPr>
        <w:t>.</w:t>
      </w:r>
      <w:r w:rsidR="0027416E" w:rsidRPr="006C44D0">
        <w:rPr>
          <w:rFonts w:asciiTheme="minorHAnsi" w:hAnsiTheme="minorHAnsi" w:cstheme="minorHAnsi"/>
          <w:bCs/>
          <w:sz w:val="22"/>
          <w:szCs w:val="22"/>
        </w:rPr>
        <w:t>(wykreślić niepotrzebne)</w:t>
      </w:r>
    </w:p>
    <w:p w14:paraId="63D23608" w14:textId="77777777" w:rsidR="00E97775" w:rsidRPr="006C44D0" w:rsidRDefault="00E97775" w:rsidP="006C44D0">
      <w:pPr>
        <w:pStyle w:val="Standard"/>
        <w:tabs>
          <w:tab w:val="left" w:pos="568"/>
          <w:tab w:val="left" w:pos="851"/>
        </w:tabs>
        <w:spacing w:before="0"/>
        <w:ind w:left="284"/>
        <w:rPr>
          <w:rFonts w:asciiTheme="minorHAnsi" w:hAnsiTheme="minorHAnsi" w:cstheme="minorHAnsi"/>
          <w:sz w:val="22"/>
          <w:szCs w:val="22"/>
        </w:rPr>
      </w:pPr>
    </w:p>
    <w:p w14:paraId="126FC5F3" w14:textId="77777777" w:rsidR="00E97775" w:rsidRPr="006C44D0" w:rsidRDefault="00E97775" w:rsidP="006C44D0">
      <w:pPr>
        <w:pStyle w:val="Standard"/>
        <w:spacing w:befor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09A41D" w14:textId="77777777" w:rsidR="00E97775" w:rsidRPr="006C44D0" w:rsidRDefault="001A17AA" w:rsidP="006C44D0">
      <w:pPr>
        <w:pStyle w:val="Standard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sz w:val="22"/>
          <w:szCs w:val="22"/>
        </w:rPr>
        <w:t>§8</w:t>
      </w:r>
    </w:p>
    <w:p w14:paraId="3DE9C626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Strony zobowiązują się do:</w:t>
      </w:r>
    </w:p>
    <w:p w14:paraId="4C6382EF" w14:textId="77777777" w:rsidR="00E97775" w:rsidRPr="006C44D0" w:rsidRDefault="001A17AA" w:rsidP="006C44D0">
      <w:pPr>
        <w:pStyle w:val="Standard"/>
        <w:numPr>
          <w:ilvl w:val="0"/>
          <w:numId w:val="76"/>
        </w:numPr>
        <w:tabs>
          <w:tab w:val="left" w:pos="-141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niezwłocznego wzajemnego informowania się o wszelkich okolicznościach mających wpływ na rozliczenia za energię;</w:t>
      </w:r>
    </w:p>
    <w:p w14:paraId="20A2F094" w14:textId="77777777" w:rsidR="00E97775" w:rsidRPr="006C44D0" w:rsidRDefault="001A17AA" w:rsidP="006C44D0">
      <w:pPr>
        <w:pStyle w:val="Standard"/>
        <w:numPr>
          <w:ilvl w:val="0"/>
          <w:numId w:val="49"/>
        </w:numPr>
        <w:tabs>
          <w:tab w:val="left" w:pos="-141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lastRenderedPageBreak/>
        <w:t>zapewnienia wzajemnego dostępu do danych oraz wglądu do materiałów stanowiących podstawę do rozliczeń za dostarczoną energię.</w:t>
      </w:r>
    </w:p>
    <w:p w14:paraId="25F42ADE" w14:textId="77777777" w:rsidR="00E97775" w:rsidRPr="006C44D0" w:rsidRDefault="00E97775" w:rsidP="006C44D0">
      <w:pPr>
        <w:pStyle w:val="Standard"/>
        <w:tabs>
          <w:tab w:val="left" w:pos="643"/>
        </w:tabs>
        <w:spacing w:before="0"/>
        <w:ind w:left="283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1D5CF8" w14:textId="77777777" w:rsidR="00E97775" w:rsidRPr="006C44D0" w:rsidRDefault="001A17AA" w:rsidP="006C44D0">
      <w:pPr>
        <w:pStyle w:val="Standard"/>
        <w:tabs>
          <w:tab w:val="left" w:pos="643"/>
        </w:tabs>
        <w:spacing w:before="0"/>
        <w:ind w:left="283" w:hanging="283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sz w:val="22"/>
          <w:szCs w:val="22"/>
        </w:rPr>
        <w:t>§9</w:t>
      </w:r>
    </w:p>
    <w:p w14:paraId="38845329" w14:textId="77777777" w:rsidR="00E97775" w:rsidRPr="006C44D0" w:rsidRDefault="001A17AA" w:rsidP="006C44D0">
      <w:pPr>
        <w:pStyle w:val="Standard"/>
        <w:tabs>
          <w:tab w:val="left" w:pos="0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Strony ustalają, że w przypadku wprowadzenia w trybie zgodnym z prawem, ograniczeń w dostarczaniu i poborze energii, Zamawiający/Odbiorca jest obowiązany do dostosowania dobowego poboru energii do planu ograniczeń, stosownie do komunikatów radiowych lub indywidualnego zawiadomienia. Za ewentualnie wynikłe z tego tytułu szkody Wykonawca nie ponosi odpowiedzialności.</w:t>
      </w:r>
    </w:p>
    <w:p w14:paraId="47772728" w14:textId="77777777" w:rsidR="00E97775" w:rsidRPr="006C44D0" w:rsidRDefault="00E97775" w:rsidP="006C44D0">
      <w:pPr>
        <w:pStyle w:val="Standard"/>
        <w:tabs>
          <w:tab w:val="left" w:pos="0"/>
        </w:tabs>
        <w:spacing w:before="0"/>
        <w:rPr>
          <w:rFonts w:asciiTheme="minorHAnsi" w:hAnsiTheme="minorHAnsi" w:cstheme="minorHAnsi"/>
          <w:sz w:val="22"/>
          <w:szCs w:val="22"/>
        </w:rPr>
      </w:pPr>
    </w:p>
    <w:p w14:paraId="41260C83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bookmarkStart w:id="4" w:name="Bookmark2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Standardy jakościowe</w:t>
      </w:r>
      <w:bookmarkEnd w:id="4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/ Bonifikaty</w:t>
      </w:r>
    </w:p>
    <w:p w14:paraId="6BBAD567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10</w:t>
      </w:r>
    </w:p>
    <w:p w14:paraId="7999CC1F" w14:textId="77777777" w:rsidR="00E97775" w:rsidRPr="006C44D0" w:rsidRDefault="001A17AA" w:rsidP="006C44D0">
      <w:pPr>
        <w:pStyle w:val="Akapitzlist"/>
        <w:numPr>
          <w:ilvl w:val="1"/>
          <w:numId w:val="52"/>
        </w:numPr>
        <w:tabs>
          <w:tab w:val="left" w:pos="851"/>
        </w:tabs>
        <w:spacing w:before="0"/>
        <w:ind w:left="425" w:hanging="357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Standardy jakości obsługi klienta zostały określone w obowiązujących przepisach wykonawczych wydanych na podstawie ustawy z dnia 10 kwietnia 1997 r. – Prawo energetyczne (</w:t>
      </w:r>
      <w:proofErr w:type="spellStart"/>
      <w:r w:rsidRPr="006C44D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6C44D0">
        <w:rPr>
          <w:rFonts w:asciiTheme="minorHAnsi" w:hAnsiTheme="minorHAnsi" w:cstheme="minorHAnsi"/>
          <w:sz w:val="22"/>
          <w:szCs w:val="22"/>
        </w:rPr>
        <w:t>. Dz. U. z 2022 r. poz. 1385, z póź.zm.)</w:t>
      </w:r>
    </w:p>
    <w:p w14:paraId="1C38BD45" w14:textId="77777777" w:rsidR="00E97775" w:rsidRPr="006C44D0" w:rsidRDefault="001A17AA" w:rsidP="006C44D0">
      <w:pPr>
        <w:pStyle w:val="Akapitzlist"/>
        <w:numPr>
          <w:ilvl w:val="1"/>
          <w:numId w:val="52"/>
        </w:numPr>
        <w:tabs>
          <w:tab w:val="left" w:pos="851"/>
        </w:tabs>
        <w:spacing w:before="0"/>
        <w:ind w:left="425" w:hanging="357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 przypadku niedotrzymania jakościowych standardów obsługi, Zamawiającemu przysługuje prawo bonifikaty według stawek określonych w § 44 ust. 1, ust. 10 , ust. 11 na warunkach opisanych w  § 45 Rozporządzenia Ministra Klimatu i Środowiska z dnia 29 listopada 2022 r. w sprawie sposobu kształtowania i kalkulacji taryf oraz sposobu rozliczeń w obrocie energią elektryczną (Dz.U. 2022 poz. 2505) lub w każdym później wydanym akcie prawnym dotyczącym jakościowych standardów obsługi.</w:t>
      </w:r>
    </w:p>
    <w:p w14:paraId="47C1CB38" w14:textId="77777777" w:rsidR="00E97775" w:rsidRPr="006C44D0" w:rsidRDefault="001A17AA" w:rsidP="006C44D0">
      <w:pPr>
        <w:pStyle w:val="Akapitzlist"/>
        <w:numPr>
          <w:ilvl w:val="1"/>
          <w:numId w:val="52"/>
        </w:numPr>
        <w:tabs>
          <w:tab w:val="left" w:pos="851"/>
        </w:tabs>
        <w:spacing w:before="0"/>
        <w:ind w:left="425" w:hanging="357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zobowiązany jest do udzielania bonifikat za niedotrzymanie przez Wykonawcę standardów jakościowych obsługi odbiorcy na podstawie noty wystawionej przez Zamawiającego.</w:t>
      </w:r>
    </w:p>
    <w:p w14:paraId="709E044C" w14:textId="77777777" w:rsidR="00E97775" w:rsidRPr="006C44D0" w:rsidRDefault="00E97775" w:rsidP="006C44D0">
      <w:pPr>
        <w:pStyle w:val="Standard"/>
        <w:keepNext/>
        <w:keepLines/>
        <w:spacing w:before="0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  <w:bookmarkStart w:id="5" w:name="Bookmark3"/>
    </w:p>
    <w:p w14:paraId="7917D975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Ceny i stawki opłat</w:t>
      </w:r>
    </w:p>
    <w:p w14:paraId="22FE5577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</w:t>
      </w:r>
      <w:bookmarkEnd w:id="5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 xml:space="preserve"> 11</w:t>
      </w:r>
    </w:p>
    <w:p w14:paraId="122188BB" w14:textId="77777777" w:rsidR="00E97775" w:rsidRPr="006C44D0" w:rsidRDefault="001A17AA" w:rsidP="006C44D0">
      <w:pPr>
        <w:pStyle w:val="Standard"/>
        <w:numPr>
          <w:ilvl w:val="0"/>
          <w:numId w:val="77"/>
        </w:numPr>
        <w:tabs>
          <w:tab w:val="left" w:pos="759"/>
        </w:tabs>
        <w:spacing w:before="0"/>
        <w:ind w:left="380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Strony ustalają, że sprzedaż energii elektrycznej, odbywać się będzie według wskazanych poniżej cen jednostkowych netto, w których zostały uwzględnione wszystkie koszty wykonania zamówienia, w tym akcyzy. W rozliczeniach do ceny netto należy doliczyć podatek VAT w należnej wysokości.</w:t>
      </w:r>
    </w:p>
    <w:p w14:paraId="2B8720E3" w14:textId="6F104D2A" w:rsidR="00E97775" w:rsidRPr="006C44D0" w:rsidRDefault="009A36FB" w:rsidP="006C44D0">
      <w:pPr>
        <w:pStyle w:val="Akapitzlist"/>
        <w:tabs>
          <w:tab w:val="left" w:pos="1099"/>
          <w:tab w:val="left" w:pos="1772"/>
        </w:tabs>
        <w:spacing w:before="0"/>
        <w:ind w:hanging="294"/>
        <w:jc w:val="left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ab/>
        <w:t xml:space="preserve">            </w:t>
      </w:r>
      <w:r w:rsidR="001A17AA"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Cena energii elektrycznej (wypełnić zgodnie ze złożoną ofertą):</w:t>
      </w:r>
      <w:r w:rsidR="00785B5B"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 </w:t>
      </w:r>
    </w:p>
    <w:tbl>
      <w:tblPr>
        <w:tblW w:w="36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30"/>
      </w:tblGrid>
      <w:tr w:rsidR="00E97775" w:rsidRPr="006C44D0" w14:paraId="3D026815" w14:textId="77777777">
        <w:trPr>
          <w:jc w:val="center"/>
        </w:trPr>
        <w:tc>
          <w:tcPr>
            <w:tcW w:w="3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56BB8" w14:textId="77777777" w:rsidR="00E97775" w:rsidRPr="006C44D0" w:rsidRDefault="001A17AA" w:rsidP="006C44D0">
            <w:pPr>
              <w:pStyle w:val="Standard"/>
              <w:spacing w:before="0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44D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jednostkowa netto [zł/MWh]</w:t>
            </w:r>
          </w:p>
        </w:tc>
      </w:tr>
      <w:tr w:rsidR="00E97775" w:rsidRPr="006C44D0" w14:paraId="1357B095" w14:textId="77777777">
        <w:trPr>
          <w:jc w:val="center"/>
        </w:trPr>
        <w:tc>
          <w:tcPr>
            <w:tcW w:w="3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FB962" w14:textId="77777777" w:rsidR="00E97775" w:rsidRPr="006C44D0" w:rsidRDefault="00E97775" w:rsidP="006C44D0">
            <w:pPr>
              <w:pStyle w:val="Standard"/>
              <w:spacing w:before="0"/>
              <w:ind w:left="7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61DFEA6" w14:textId="77777777" w:rsidR="00E97775" w:rsidRPr="006C44D0" w:rsidRDefault="00E97775" w:rsidP="006C44D0">
      <w:pPr>
        <w:pStyle w:val="Standard"/>
        <w:tabs>
          <w:tab w:val="left" w:pos="392"/>
        </w:tabs>
        <w:spacing w:before="0"/>
        <w:rPr>
          <w:rFonts w:asciiTheme="minorHAnsi" w:hAnsiTheme="minorHAnsi" w:cstheme="minorHAnsi"/>
          <w:color w:val="FF0000"/>
          <w:sz w:val="22"/>
          <w:szCs w:val="22"/>
          <w:lang w:bidi="pl-PL"/>
        </w:rPr>
      </w:pPr>
    </w:p>
    <w:p w14:paraId="67BEFAD2" w14:textId="77777777" w:rsidR="00E97775" w:rsidRPr="006C44D0" w:rsidRDefault="001A17AA" w:rsidP="006C44D0">
      <w:pPr>
        <w:pStyle w:val="Standard"/>
        <w:numPr>
          <w:ilvl w:val="0"/>
          <w:numId w:val="35"/>
        </w:numPr>
        <w:tabs>
          <w:tab w:val="left" w:pos="67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Z </w:t>
      </w:r>
      <w:r w:rsidRPr="006C44D0">
        <w:rPr>
          <w:rFonts w:asciiTheme="minorHAnsi" w:hAnsiTheme="minorHAnsi" w:cstheme="minorHAnsi"/>
          <w:sz w:val="22"/>
          <w:szCs w:val="22"/>
          <w:lang w:bidi="pl-PL"/>
        </w:rPr>
        <w:t xml:space="preserve">zastrzeżeniem § 18 niniejszej 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Umowy, cena jednostkowa netto, wg której rozliczana będzie sprzedaż energii elektrycznej pozostanie niezmienna przez cały czas obowiązywania Umowy, z wyjątkiem zmiany ceny jednostkowej energii elektrycznej netto za 1 MWh w przypadku ustawowej zmiany opodatkowania energii podatkiem akcyzowym, o kwotę wynikającą ze zmiany tej stawki, od dnia ich wejścia w życie.</w:t>
      </w:r>
    </w:p>
    <w:p w14:paraId="24A9464C" w14:textId="77777777" w:rsidR="00E97775" w:rsidRPr="006C44D0" w:rsidRDefault="001A17AA" w:rsidP="006C44D0">
      <w:pPr>
        <w:pStyle w:val="Standard"/>
        <w:numPr>
          <w:ilvl w:val="0"/>
          <w:numId w:val="35"/>
        </w:numPr>
        <w:tabs>
          <w:tab w:val="left" w:pos="67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Ceny określone w ust. 1 obowiązują również dla nowo przyłączonych do sieci elektroenergetycznej OSD obiektów Zamawiającego.</w:t>
      </w:r>
    </w:p>
    <w:p w14:paraId="0CFA9CB1" w14:textId="78427214" w:rsidR="00E97775" w:rsidRPr="006C44D0" w:rsidRDefault="001A17AA" w:rsidP="006C44D0">
      <w:pPr>
        <w:pStyle w:val="Standard"/>
        <w:numPr>
          <w:ilvl w:val="0"/>
          <w:numId w:val="35"/>
        </w:numPr>
        <w:tabs>
          <w:tab w:val="left" w:pos="67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Szacowana całkowita wartość Umowy obliczona na podstawie przewidywanego zużycia energii elektrycznej oraz cen określonych w ust. 1 wyniesie ………… zł netto, plus VAT …. % tj. ………………………. </w:t>
      </w:r>
      <w:r w:rsidR="007C4760"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z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ł, co stanowi brutto</w:t>
      </w:r>
      <w:r w:rsidR="007C4760"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 ….. zł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.</w:t>
      </w:r>
    </w:p>
    <w:p w14:paraId="0559E5EE" w14:textId="77777777" w:rsidR="00E97775" w:rsidRPr="006C44D0" w:rsidRDefault="001A17AA" w:rsidP="006C44D0">
      <w:pPr>
        <w:pStyle w:val="Standard"/>
        <w:numPr>
          <w:ilvl w:val="0"/>
          <w:numId w:val="35"/>
        </w:numPr>
        <w:tabs>
          <w:tab w:val="left" w:pos="67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W przypadku, gdy Odbiorca spełnia warunki konieczne przewidziane przez przepisy ustawowe dotyczące ograniczenia wysokości cen energii elektrycznej na rok 2024, do wzajemnych rozliczeń Stron stosuje się stawki przewidziane przez ustawodawcę w okresie obowiązywania tych przepisów (pod warunkiem, że stawki te będą niższe niż zaoferowane przez Wykonawcę w ofercie).</w:t>
      </w:r>
    </w:p>
    <w:p w14:paraId="64D694B4" w14:textId="77777777" w:rsidR="00E97775" w:rsidRPr="006C44D0" w:rsidRDefault="00E97775" w:rsidP="006C44D0">
      <w:pPr>
        <w:pStyle w:val="Standard"/>
        <w:keepNext/>
        <w:keepLines/>
        <w:spacing w:before="0"/>
        <w:ind w:left="4253" w:firstLine="283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  <w:bookmarkStart w:id="6" w:name="Bookmark4"/>
    </w:p>
    <w:p w14:paraId="1713B4E7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Rozliczenia</w:t>
      </w:r>
    </w:p>
    <w:p w14:paraId="6A0FD0E4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 xml:space="preserve">§ </w:t>
      </w:r>
      <w:bookmarkEnd w:id="6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12</w:t>
      </w:r>
    </w:p>
    <w:p w14:paraId="7BCDA5E6" w14:textId="1E05922F" w:rsidR="00E97775" w:rsidRPr="006C44D0" w:rsidRDefault="001A17AA" w:rsidP="006C44D0">
      <w:pPr>
        <w:pStyle w:val="Akapitzlist"/>
        <w:numPr>
          <w:ilvl w:val="0"/>
          <w:numId w:val="78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Faktury będą wystawiane i przesyłane Nabywcy lub Odbiorcy na adres wskazany w Załączniku nr 2 do Umowy. Wskazany w z</w:t>
      </w:r>
      <w:r w:rsidR="009C01DF" w:rsidRPr="006C44D0">
        <w:rPr>
          <w:rFonts w:asciiTheme="minorHAnsi" w:hAnsiTheme="minorHAnsi" w:cstheme="minorHAnsi"/>
          <w:sz w:val="22"/>
          <w:szCs w:val="22"/>
        </w:rPr>
        <w:t>a</w:t>
      </w:r>
      <w:r w:rsidRPr="006C44D0">
        <w:rPr>
          <w:rFonts w:asciiTheme="minorHAnsi" w:hAnsiTheme="minorHAnsi" w:cstheme="minorHAnsi"/>
          <w:sz w:val="22"/>
          <w:szCs w:val="22"/>
        </w:rPr>
        <w:t>łączniku podmiot jest płatnikiem należności za zużytą energię elektryczną.</w:t>
      </w:r>
    </w:p>
    <w:p w14:paraId="1B62580D" w14:textId="77777777" w:rsidR="00E97775" w:rsidRPr="006C44D0" w:rsidRDefault="001A17AA" w:rsidP="006C44D0">
      <w:pPr>
        <w:pStyle w:val="Akapitzlist"/>
        <w:numPr>
          <w:ilvl w:val="0"/>
          <w:numId w:val="54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Faktura winna zawierać poprawne pełne dane identyfikacyjne Nabywcy, tj.: nazwę, adres i NIP, oraz Odbiorcy tj.: nazwę, adres a także pełne dane identyfikacyjne punktu poboru energii, tj.: nazwę, lokalizację oraz daty początku i końca okresu rozliczeniowego wraz odczytanymi danymi ilościowymi.</w:t>
      </w:r>
    </w:p>
    <w:p w14:paraId="26D8A8FD" w14:textId="77777777" w:rsidR="00E97775" w:rsidRPr="006C44D0" w:rsidRDefault="001A17AA" w:rsidP="006C44D0">
      <w:pPr>
        <w:pStyle w:val="Standard"/>
        <w:numPr>
          <w:ilvl w:val="0"/>
          <w:numId w:val="54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iCs/>
          <w:sz w:val="22"/>
          <w:szCs w:val="22"/>
        </w:rPr>
        <w:t>Rozliczenia za pobraną energię elektryczną odbywać się będą zgodnie z okresem rozliczeniowym udostępnionym przez OSD działającym na danym terenie, dla danego PPE.</w:t>
      </w:r>
      <w:r w:rsidRPr="006C44D0">
        <w:rPr>
          <w:rFonts w:asciiTheme="minorHAnsi" w:hAnsiTheme="minorHAnsi" w:cstheme="minorHAnsi"/>
          <w:sz w:val="22"/>
          <w:szCs w:val="22"/>
        </w:rPr>
        <w:t xml:space="preserve"> Wykazany na fakturze okres rozliczeniowy musi być zgodny z okresem rozliczeniowym udostępnionym Wykonawcy przez OSD. W przypadku stwierdzenia różnicy w okresie rozliczeniowym, Zamawiającemu/Odbiorcy przysługuje uprawnienie do złożenia reklamacji i ewentualnego żądania skorygowania faktury.</w:t>
      </w:r>
    </w:p>
    <w:p w14:paraId="60D7C993" w14:textId="77777777" w:rsidR="00E97775" w:rsidRPr="006C44D0" w:rsidRDefault="001A17AA" w:rsidP="006C44D0">
      <w:pPr>
        <w:pStyle w:val="Standard"/>
        <w:numPr>
          <w:ilvl w:val="0"/>
          <w:numId w:val="54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otrzymywać będzie wynagrodzenie z tytułu realizacji Umowy na podstawie danych o zużyciu energii elektrycznej udostępnionych przez OSD za dany okres rozliczeniowy. Na pisemne żądanie Zamawiającego/Odbiorcy, Wykonawca zobowiązany jest do udzielenia pisemnej informacji w sprawie uzyskania od OSD danych o zużyciu, o których mowa w zdaniu pierwszym. W razie konieczności uzyskania informacji od OSD, Wykonawca upoważnia niniejszym Zamawiającego/Odbiorcę do uzyskania od OSD danych stanowiących podstawę rozliczenia energii elektrycznej, w tym do uzyskania informacji o terminach udostępnienia Wykonawcy danych.</w:t>
      </w:r>
    </w:p>
    <w:p w14:paraId="515CFA2C" w14:textId="77777777" w:rsidR="00E97775" w:rsidRPr="006C44D0" w:rsidRDefault="001A17AA" w:rsidP="006C44D0">
      <w:pPr>
        <w:pStyle w:val="Standard"/>
        <w:numPr>
          <w:ilvl w:val="0"/>
          <w:numId w:val="54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wystawia faktury w ciągu 14 dni od daty uzyskania od OSD danych o zużyciu energii elektrycznej, z terminem płatności 21 dni od daty wystawienia faktury (adres do przesyłania faktur zgodnie z żądaniem Zamawiającego – Załącznik nr 2 do Umowy). W przypadku faktur wystawianych w formie elektronicznej Wykonawca przekazuje ją przez wybrany kanał kontaktu nie później niż w ciągu 2 dni od daty wystawienia. Za datę zapłaty uznaje się datę uznania rachunku bankowego Wykonawcy.</w:t>
      </w:r>
    </w:p>
    <w:p w14:paraId="76F647CB" w14:textId="77777777" w:rsidR="00E97775" w:rsidRPr="006C44D0" w:rsidRDefault="001A17AA" w:rsidP="006C44D0">
      <w:pPr>
        <w:pStyle w:val="Standard"/>
        <w:numPr>
          <w:ilvl w:val="0"/>
          <w:numId w:val="54"/>
        </w:numPr>
        <w:tabs>
          <w:tab w:val="left" w:pos="1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 przypadku nie dotrzymania terminu płatności faktur Wykonawcy przysługuje prawo naliczenia odsetek za opóźnienie w transakcjach handlowych, z zastrzeżeniem zapisów ust. 7 - 10 poniżej oraz § 13 ust. 1 Umowy, przy czym terminem zapłaty faktury jest dzień uznania rachunku bankowego Wykonawcy.</w:t>
      </w:r>
    </w:p>
    <w:p w14:paraId="612D2078" w14:textId="77777777" w:rsidR="00E97775" w:rsidRPr="006C44D0" w:rsidRDefault="001A17AA" w:rsidP="006C44D0">
      <w:pPr>
        <w:pStyle w:val="Standard"/>
        <w:numPr>
          <w:ilvl w:val="0"/>
          <w:numId w:val="54"/>
        </w:numPr>
        <w:tabs>
          <w:tab w:val="left" w:pos="1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Zamawiającemu/Odbiorcy, w przypadku wątpliwości co do prawidłowości wystawionej faktury, przysługuje prawo do wniesienia pisemnej reklamacji, którą Wykonawca ma obowiązek rozpatrzyć w terminie do 14 dni od daty jej doręczenia.</w:t>
      </w:r>
    </w:p>
    <w:p w14:paraId="1B4380D3" w14:textId="77777777" w:rsidR="00E97775" w:rsidRPr="006C44D0" w:rsidRDefault="001A17AA" w:rsidP="006C44D0">
      <w:pPr>
        <w:pStyle w:val="Standard"/>
        <w:numPr>
          <w:ilvl w:val="0"/>
          <w:numId w:val="54"/>
        </w:numPr>
        <w:tabs>
          <w:tab w:val="left" w:pos="1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 przypadku złożenia przez Nabywcę reklamacji faktury lub wniosku o korektę nieprawidłowo wystawionej faktury VAT, zapłata nastąpi w terminie nie dłuższym niż 30 dni od daty dostarczenia ostatecznej decyzji o rozpatrzeniu reklamacji lub dostarczenia poprawnej korekty faktury VAT. W przypadku dostarczenia Nabywcy korekty faktury VAT po 16 dniach od jej wystawienia, Nabywca zobowiązany jest do zapłaty w terminie 14 dni od jej otrzymania.</w:t>
      </w:r>
    </w:p>
    <w:p w14:paraId="07B1E158" w14:textId="77777777" w:rsidR="00E97775" w:rsidRPr="006C44D0" w:rsidRDefault="001A17AA" w:rsidP="006C44D0">
      <w:pPr>
        <w:pStyle w:val="Standard"/>
        <w:numPr>
          <w:ilvl w:val="0"/>
          <w:numId w:val="54"/>
        </w:numPr>
        <w:tabs>
          <w:tab w:val="left" w:pos="1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Zawieszeniu ulega bieg terminu płatności przedmiotowej faktury do czasu rozpatrzenia reklamacji oraz dostarczenia przez Wykonawcę prawidłowej pod względem merytorycznym i </w:t>
      </w:r>
      <w:proofErr w:type="spellStart"/>
      <w:r w:rsidRPr="006C44D0">
        <w:rPr>
          <w:rFonts w:asciiTheme="minorHAnsi" w:hAnsiTheme="minorHAnsi" w:cstheme="minorHAnsi"/>
          <w:sz w:val="22"/>
          <w:szCs w:val="22"/>
        </w:rPr>
        <w:t>formalno</w:t>
      </w:r>
      <w:proofErr w:type="spellEnd"/>
      <w:r w:rsidRPr="006C44D0">
        <w:rPr>
          <w:rFonts w:asciiTheme="minorHAnsi" w:hAnsiTheme="minorHAnsi" w:cstheme="minorHAnsi"/>
          <w:sz w:val="22"/>
          <w:szCs w:val="22"/>
        </w:rPr>
        <w:t xml:space="preserve"> – rachunkowym faktury korygującej w sytuacji, gdy:</w:t>
      </w:r>
    </w:p>
    <w:p w14:paraId="4E1E9368" w14:textId="77777777" w:rsidR="00E97775" w:rsidRPr="006C44D0" w:rsidRDefault="001A17AA" w:rsidP="006C44D0">
      <w:pPr>
        <w:pStyle w:val="Standard"/>
        <w:numPr>
          <w:ilvl w:val="0"/>
          <w:numId w:val="79"/>
        </w:numPr>
        <w:tabs>
          <w:tab w:val="left" w:pos="1134"/>
        </w:tabs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faktura wystawiona została niezgodnie z przepisami powszechnie obowiązującego prawa, treścią ust. 1 - 3 niniejszego paragrafu lub §13 ust. 5 Umowy,</w:t>
      </w:r>
    </w:p>
    <w:p w14:paraId="0609DD98" w14:textId="77777777" w:rsidR="00E97775" w:rsidRPr="006C44D0" w:rsidRDefault="001A17AA" w:rsidP="006C44D0">
      <w:pPr>
        <w:pStyle w:val="Standard"/>
        <w:numPr>
          <w:ilvl w:val="0"/>
          <w:numId w:val="53"/>
        </w:numPr>
        <w:tabs>
          <w:tab w:val="left" w:pos="1134"/>
        </w:tabs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na fakturze uwzględniono punkty poboru nienależące do Zamawiającego / Odbiorcy i /lub nieobjęte Umową,</w:t>
      </w:r>
    </w:p>
    <w:p w14:paraId="4386B768" w14:textId="77777777" w:rsidR="00E97775" w:rsidRPr="006C44D0" w:rsidRDefault="001A17AA" w:rsidP="006C44D0">
      <w:pPr>
        <w:pStyle w:val="Standard"/>
        <w:numPr>
          <w:ilvl w:val="0"/>
          <w:numId w:val="53"/>
        </w:numPr>
        <w:tabs>
          <w:tab w:val="left" w:pos="1134"/>
        </w:tabs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uwzględnione na fakturze stawki za energię elektryczną są niezgodne ze stawkami zawartymi w Formularzu oferty Wykonawcy lub zawierają dodatkowe nieuwzględnione w Umowie opłaty (z zastrzeżeniem zapisów §11 ust. 5 oraz § 18 Umowy),</w:t>
      </w:r>
    </w:p>
    <w:p w14:paraId="2236EA8C" w14:textId="77777777" w:rsidR="00E97775" w:rsidRPr="006C44D0" w:rsidRDefault="001A17AA" w:rsidP="006C44D0">
      <w:pPr>
        <w:pStyle w:val="Standard"/>
        <w:numPr>
          <w:ilvl w:val="0"/>
          <w:numId w:val="53"/>
        </w:numPr>
        <w:tabs>
          <w:tab w:val="left" w:pos="1134"/>
        </w:tabs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lastRenderedPageBreak/>
        <w:t>fakturą objęto okres rozliczeniowy wykraczający poza okres dostaw przewidziany Umową,</w:t>
      </w:r>
    </w:p>
    <w:p w14:paraId="2FD0C790" w14:textId="77777777" w:rsidR="00E97775" w:rsidRPr="006C44D0" w:rsidRDefault="001A17AA" w:rsidP="006C44D0">
      <w:pPr>
        <w:pStyle w:val="Standard"/>
        <w:numPr>
          <w:ilvl w:val="0"/>
          <w:numId w:val="53"/>
        </w:numPr>
        <w:tabs>
          <w:tab w:val="left" w:pos="1134"/>
        </w:tabs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faktura zbiorcza wystawiana jest niezgodnie z żądaniem Zamawiającego/Obiorcy (stosownie do postanowień §13 ust. 1 i 2 Umowy).</w:t>
      </w:r>
    </w:p>
    <w:p w14:paraId="7784BCD2" w14:textId="77777777" w:rsidR="00E97775" w:rsidRPr="006C44D0" w:rsidRDefault="001A17AA" w:rsidP="006C44D0">
      <w:pPr>
        <w:pStyle w:val="Standard"/>
        <w:numPr>
          <w:ilvl w:val="0"/>
          <w:numId w:val="54"/>
        </w:numPr>
        <w:tabs>
          <w:tab w:val="left" w:pos="1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 przypadku stwierdzenia na fakturze zużyć rażąco odbiegających od zużyć dotychczasowych (co najmniej o 50%), jeśli Zamawiający/Odbiorca w terminie nie późniejszym niż 7 dni roboczych od daty wpływu faktury wniesie reklamację do OSD i Wykonawcy, w przypadku nie rozstrzygnięcia reklamacji do dnia upływu terminu płatności faktury, Płatnik dokona płatności za energię elektryczną w oparciu o średnie zużycie za ostatnie 3 okresy rozliczeniowe. W przypadku stwierdzenia niedopłaty po rozstrzygnięciu reklamacji, Płatnik niezwłocznie (w terminie nie dłuższym niż 14 dni roboczych od daty otrzymania informacji o rozpatrzeniu odwołania i prawidłowo wystawionych dokumentów) dokona dopłaty należnej kwoty na rachunek Wykonawcy.</w:t>
      </w:r>
    </w:p>
    <w:p w14:paraId="3A4CB881" w14:textId="77777777" w:rsidR="00E97775" w:rsidRPr="006C44D0" w:rsidRDefault="001A17AA" w:rsidP="006C44D0">
      <w:pPr>
        <w:pStyle w:val="Standard"/>
        <w:numPr>
          <w:ilvl w:val="0"/>
          <w:numId w:val="54"/>
        </w:numPr>
        <w:tabs>
          <w:tab w:val="left" w:pos="1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W przypadku, kiedy Wykonawca, z własnej winy, nie dokona w terminie podanym w § 6 Umowy zgłoszenia zmiany Sprzedawcy, zapłaci Zamawiającemu odszkodowanie w wysokości różnicy pomiędzy opłatami naliczonymi przez sprzedawcę rezerwowego a opłatami naliczonymi według stawek z Umowy.</w:t>
      </w:r>
    </w:p>
    <w:p w14:paraId="2C4EFC37" w14:textId="77777777" w:rsidR="00E97775" w:rsidRPr="006C44D0" w:rsidRDefault="00E97775" w:rsidP="006C44D0">
      <w:pPr>
        <w:pStyle w:val="Akapitzlist"/>
        <w:keepNext/>
        <w:keepLines/>
        <w:tabs>
          <w:tab w:val="left" w:pos="567"/>
        </w:tabs>
        <w:spacing w:before="0"/>
        <w:ind w:left="283"/>
        <w:jc w:val="center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  <w:bookmarkStart w:id="7" w:name="Bookmark5"/>
    </w:p>
    <w:p w14:paraId="6D2E8B2A" w14:textId="77777777" w:rsidR="00E97775" w:rsidRPr="006C44D0" w:rsidRDefault="001A17AA" w:rsidP="006C44D0">
      <w:pPr>
        <w:pStyle w:val="Akapitzlist"/>
        <w:keepNext/>
        <w:keepLines/>
        <w:tabs>
          <w:tab w:val="left" w:pos="0"/>
        </w:tabs>
        <w:spacing w:before="0"/>
        <w:ind w:left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Płatności</w:t>
      </w:r>
      <w:bookmarkEnd w:id="7"/>
    </w:p>
    <w:p w14:paraId="2D9DCB83" w14:textId="77777777" w:rsidR="00E97775" w:rsidRPr="006C44D0" w:rsidRDefault="001A17AA" w:rsidP="006C44D0">
      <w:pPr>
        <w:pStyle w:val="Standard"/>
        <w:keepNext/>
        <w:keepLines/>
        <w:tabs>
          <w:tab w:val="left" w:pos="0"/>
        </w:tabs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13</w:t>
      </w:r>
    </w:p>
    <w:p w14:paraId="199520CE" w14:textId="77777777" w:rsidR="00E97775" w:rsidRPr="006C44D0" w:rsidRDefault="001A17AA" w:rsidP="006C44D0">
      <w:pPr>
        <w:pStyle w:val="Standard"/>
        <w:numPr>
          <w:ilvl w:val="0"/>
          <w:numId w:val="80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bookmarkStart w:id="8" w:name="Bookmark6"/>
      <w:r w:rsidRPr="006C44D0">
        <w:rPr>
          <w:rFonts w:asciiTheme="minorHAnsi" w:hAnsiTheme="minorHAnsi" w:cstheme="minorHAnsi"/>
          <w:sz w:val="22"/>
          <w:szCs w:val="22"/>
        </w:rPr>
        <w:t>Faktury za pobraną energię elektryczną Wykonawca będzie wystawiać i przesyłać zgodnie z wytycznymi zawartymi w Umowie pod rygorem wstrzymania płatności.</w:t>
      </w:r>
    </w:p>
    <w:p w14:paraId="09184BDE" w14:textId="77777777" w:rsidR="00E97775" w:rsidRPr="006C44D0" w:rsidRDefault="001A17AA" w:rsidP="006C44D0">
      <w:pPr>
        <w:pStyle w:val="Standard"/>
        <w:numPr>
          <w:ilvl w:val="0"/>
          <w:numId w:val="55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Zamawiający/Odbiorca nie wyraża zgody na łączenie na fakturach (pojedynczych lub zbiorczych) rozliczeń różnych Odbiorców pod rygorem wstrzymania płatności (§12 ust. 9 pkt 5 Umowy).</w:t>
      </w:r>
    </w:p>
    <w:p w14:paraId="04232CA3" w14:textId="77777777" w:rsidR="00E97775" w:rsidRPr="006C44D0" w:rsidRDefault="001A17AA" w:rsidP="006C44D0">
      <w:pPr>
        <w:pStyle w:val="Standard"/>
        <w:numPr>
          <w:ilvl w:val="0"/>
          <w:numId w:val="55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sz w:val="22"/>
          <w:szCs w:val="22"/>
        </w:rPr>
        <w:t>Wykonawca ma obowiązek wskazać odpowiedni do spełnienia świadczenia wynikającego z Umowy rachunek bankowy lub rachunek wirtualny, który jest powiązany z rachunkiem rozliczeniowym należącym do Wykonawcy znajdującym się w elektronicznym wykazie podmiotów prowadzonych przez Szefa Krajowej Administracji Skarbowej zgodnie z art. 96b ust. 3 pkt 13 ustawy o podatku od towarów i usług (VAT).</w:t>
      </w:r>
    </w:p>
    <w:p w14:paraId="54742A67" w14:textId="77777777" w:rsidR="00E97775" w:rsidRPr="006C44D0" w:rsidRDefault="001A17AA" w:rsidP="006C44D0">
      <w:pPr>
        <w:pStyle w:val="Standard"/>
        <w:numPr>
          <w:ilvl w:val="0"/>
          <w:numId w:val="55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  <w:lang w:bidi="pl-PL"/>
        </w:rPr>
        <w:t>Dopuszcza się możliwość składania faktur w postaci ustrukturyzowanych faktur elektronicznych za pośrednictwem Platformy Elektronicznego Fakturowania (PEF).</w:t>
      </w:r>
    </w:p>
    <w:p w14:paraId="078B8C4F" w14:textId="77777777" w:rsidR="00E97775" w:rsidRPr="006C44D0" w:rsidRDefault="001A17AA" w:rsidP="006C44D0">
      <w:pPr>
        <w:pStyle w:val="Standard"/>
        <w:numPr>
          <w:ilvl w:val="0"/>
          <w:numId w:val="55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Płatnik dokona  płatności z wykorzystaniem mechanizmu podzielonej płatności.</w:t>
      </w:r>
    </w:p>
    <w:p w14:paraId="0F9272D7" w14:textId="77777777" w:rsidR="00E97775" w:rsidRPr="006C44D0" w:rsidRDefault="001A17AA" w:rsidP="006C44D0">
      <w:pPr>
        <w:pStyle w:val="Standard"/>
        <w:numPr>
          <w:ilvl w:val="0"/>
          <w:numId w:val="55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Strony dopuszczają możliwość dostarczenia faktur elektronicznych, zgodnie z dokonanym wyborem przez Zamawiającego odpowiednio na:</w:t>
      </w:r>
    </w:p>
    <w:p w14:paraId="004C682B" w14:textId="77777777" w:rsidR="00E97775" w:rsidRPr="006C44D0" w:rsidRDefault="001A17AA" w:rsidP="006C44D0">
      <w:pPr>
        <w:pStyle w:val="Akapitzlist"/>
        <w:numPr>
          <w:ilvl w:val="1"/>
          <w:numId w:val="55"/>
        </w:numPr>
        <w:spacing w:before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adresy e-mail Odbiorcy faktury wskazane w Załączniku nr 2 do Umowy z adresu e-mail Wykonawcy …………………………………. ;</w:t>
      </w:r>
    </w:p>
    <w:p w14:paraId="0E44E6BB" w14:textId="77777777" w:rsidR="00E97775" w:rsidRPr="006C44D0" w:rsidRDefault="001A17AA" w:rsidP="006C44D0">
      <w:pPr>
        <w:pStyle w:val="Standard"/>
        <w:numPr>
          <w:ilvl w:val="1"/>
          <w:numId w:val="55"/>
        </w:numPr>
        <w:spacing w:before="0"/>
        <w:ind w:left="709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dedykowany system e-BOK Wykonawcy.</w:t>
      </w:r>
    </w:p>
    <w:p w14:paraId="045454C1" w14:textId="77777777" w:rsidR="00E97775" w:rsidRPr="006C44D0" w:rsidRDefault="001A17AA" w:rsidP="006C44D0">
      <w:pPr>
        <w:pStyle w:val="Standard"/>
        <w:spacing w:before="0"/>
        <w:ind w:left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Przy czym Wykonawca zobowiązuje się, że dostarczenie faktur następuje automatycznie najpóźniej niż 2 dni od dnia wystawienia faktur elektronicznych przez Wykonawcę. Wycofanie akceptacji przysyłania faktur w formie elektronicznej może nastąpić w drodze pisemnej lub elektronicznej.</w:t>
      </w:r>
    </w:p>
    <w:p w14:paraId="3244102A" w14:textId="77777777" w:rsidR="00E97775" w:rsidRPr="006C44D0" w:rsidRDefault="001A17AA" w:rsidP="006C44D0">
      <w:pPr>
        <w:pStyle w:val="Standard"/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7.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ab/>
        <w:t>Ewentualne wezwania do zapłaty Wykonawca będzie wystawiać i przesyłać zgodnie z wytycznymi zawartymi w Umowie na właściwe adresy Odbiorców wskazane w Załączniku nr 2 do Umowy, pod rygorem wstrzymania płatności.</w:t>
      </w:r>
    </w:p>
    <w:p w14:paraId="782CF30D" w14:textId="77777777" w:rsidR="00E97775" w:rsidRPr="006C44D0" w:rsidRDefault="00E97775" w:rsidP="006C44D0">
      <w:pPr>
        <w:pStyle w:val="Standard"/>
        <w:keepNext/>
        <w:keepLines/>
        <w:spacing w:before="0"/>
        <w:ind w:left="4700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</w:p>
    <w:p w14:paraId="6F753D4B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bookmarkStart w:id="9" w:name="bookmark19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Wstrzymanie sprzedaży energii</w:t>
      </w:r>
      <w:bookmarkEnd w:id="9"/>
    </w:p>
    <w:p w14:paraId="7FBD64F2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 xml:space="preserve">§ </w:t>
      </w:r>
      <w:bookmarkEnd w:id="8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14</w:t>
      </w:r>
    </w:p>
    <w:p w14:paraId="1FD69E1D" w14:textId="77777777" w:rsidR="00E97775" w:rsidRPr="006C44D0" w:rsidRDefault="001A17AA" w:rsidP="006C44D0">
      <w:pPr>
        <w:pStyle w:val="Standard"/>
        <w:numPr>
          <w:ilvl w:val="0"/>
          <w:numId w:val="81"/>
        </w:numPr>
        <w:tabs>
          <w:tab w:val="left" w:pos="568"/>
          <w:tab w:val="left" w:pos="644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bookmarkStart w:id="10" w:name="Bookmark7"/>
      <w:r w:rsidRPr="006C44D0">
        <w:rPr>
          <w:rFonts w:asciiTheme="minorHAnsi" w:hAnsiTheme="minorHAnsi" w:cstheme="minorHAnsi"/>
          <w:bCs/>
          <w:sz w:val="22"/>
          <w:szCs w:val="22"/>
        </w:rPr>
        <w:t>Wstrzymanie sprzedaży energii elektrycznej do danego punktu poboru następuje poprzez wstrzymanie dostarczania energii elektrycznej przez OSD na wniosek Wykonawcy.</w:t>
      </w:r>
    </w:p>
    <w:p w14:paraId="077C7E4E" w14:textId="48C51A61" w:rsidR="00E97775" w:rsidRPr="006C44D0" w:rsidRDefault="001A17AA" w:rsidP="006C44D0">
      <w:pPr>
        <w:pStyle w:val="Standard"/>
        <w:numPr>
          <w:ilvl w:val="0"/>
          <w:numId w:val="56"/>
        </w:numPr>
        <w:tabs>
          <w:tab w:val="left" w:pos="568"/>
          <w:tab w:val="left" w:pos="644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 xml:space="preserve">Wykonawca może wstrzymać sprzedaż energii elektrycznej do danego punktu poboru, gdy Płatnik zwleka z zapłatą za fakturę za pobraną energię elektryczną co najmniej 30 dni po upływie terminu płatności faktury, pomimo uprzedniego bezskutecznego wezwania do zapłaty zaległych i bieżących należności w dodatkowym 7-dniowym terminie oraz powiadomienia Zamawiającego/Odbiorcy na </w:t>
      </w:r>
      <w:r w:rsidRPr="006C44D0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piśmie (lub w formie elektronicznej na wskazany w Załączniku nr </w:t>
      </w:r>
      <w:r w:rsidR="0027416E" w:rsidRPr="006C44D0">
        <w:rPr>
          <w:rFonts w:asciiTheme="minorHAnsi" w:hAnsiTheme="minorHAnsi" w:cstheme="minorHAnsi"/>
          <w:bCs/>
          <w:sz w:val="22"/>
          <w:szCs w:val="22"/>
        </w:rPr>
        <w:t xml:space="preserve">2 </w:t>
      </w:r>
      <w:r w:rsidRPr="006C44D0">
        <w:rPr>
          <w:rFonts w:asciiTheme="minorHAnsi" w:hAnsiTheme="minorHAnsi" w:cstheme="minorHAnsi"/>
          <w:bCs/>
          <w:sz w:val="22"/>
          <w:szCs w:val="22"/>
        </w:rPr>
        <w:t>do Umowy przez Zamawiającego adres e-mail) o zamiarze wstrzymania sprzedaży energii elektrycznej do danego punktu poboru, z zastrzeżeniem zapisów §12 ust. 7 -10 Umowy lub w przypadku, gdy w wyniku przeprowadzonej kontroli stwierdzono, że nastąpiło nielegalne pobieranie energii elektrycznej.</w:t>
      </w:r>
    </w:p>
    <w:p w14:paraId="4E06198D" w14:textId="77777777" w:rsidR="00E97775" w:rsidRPr="006C44D0" w:rsidRDefault="001A17AA" w:rsidP="006C44D0">
      <w:pPr>
        <w:pStyle w:val="Standard"/>
        <w:numPr>
          <w:ilvl w:val="0"/>
          <w:numId w:val="56"/>
        </w:numPr>
        <w:tabs>
          <w:tab w:val="left" w:pos="568"/>
          <w:tab w:val="left" w:pos="644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Wznowienie dostarczania energii elektrycznej i świadczenie usług dystrybucji przez OSD na wniosek Wykonawcy może nastąpić po uregulowaniu zaległych należności za energię elektryczną.</w:t>
      </w:r>
    </w:p>
    <w:p w14:paraId="5B0F1E4C" w14:textId="77777777" w:rsidR="00E97775" w:rsidRPr="006C44D0" w:rsidRDefault="001A17AA" w:rsidP="006C44D0">
      <w:pPr>
        <w:pStyle w:val="Standard"/>
        <w:numPr>
          <w:ilvl w:val="0"/>
          <w:numId w:val="56"/>
        </w:numPr>
        <w:tabs>
          <w:tab w:val="left" w:pos="568"/>
          <w:tab w:val="left" w:pos="644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Wykonawca nie ponosi odpowiedzialności za szkody spowodowane wstrzymaniem sprzedaży energii elektrycznej wskutek naruszenia przez Zamawiającego/Odbiorcę warunków Umowy i obowiązujących przepisów</w:t>
      </w:r>
      <w:r w:rsidRPr="006C44D0">
        <w:rPr>
          <w:rFonts w:asciiTheme="minorHAnsi" w:hAnsiTheme="minorHAnsi" w:cstheme="minorHAnsi"/>
          <w:bCs/>
          <w:color w:val="00B050"/>
          <w:sz w:val="22"/>
          <w:szCs w:val="22"/>
        </w:rPr>
        <w:t xml:space="preserve"> </w:t>
      </w:r>
      <w:r w:rsidRPr="006C44D0">
        <w:rPr>
          <w:rFonts w:asciiTheme="minorHAnsi" w:hAnsiTheme="minorHAnsi" w:cstheme="minorHAnsi"/>
          <w:bCs/>
          <w:sz w:val="22"/>
          <w:szCs w:val="22"/>
        </w:rPr>
        <w:t>ustawy Pe i Kodeksu Cywilnego.</w:t>
      </w:r>
    </w:p>
    <w:p w14:paraId="6E0A2EE9" w14:textId="77777777" w:rsidR="00E97775" w:rsidRPr="006C44D0" w:rsidRDefault="00E97775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</w:p>
    <w:p w14:paraId="17B690AA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bookmarkStart w:id="11" w:name="bookmark21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Okres obowiązywania Umowy</w:t>
      </w:r>
      <w:bookmarkEnd w:id="11"/>
    </w:p>
    <w:p w14:paraId="51D89283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1</w:t>
      </w:r>
      <w:bookmarkEnd w:id="10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5</w:t>
      </w:r>
    </w:p>
    <w:p w14:paraId="3E9AB94D" w14:textId="582EAFF3" w:rsidR="00765647" w:rsidRPr="006C44D0" w:rsidRDefault="00765647" w:rsidP="006C44D0">
      <w:pPr>
        <w:pStyle w:val="Standard"/>
        <w:numPr>
          <w:ilvl w:val="0"/>
          <w:numId w:val="91"/>
        </w:numPr>
        <w:tabs>
          <w:tab w:val="left" w:pos="836"/>
        </w:tabs>
        <w:spacing w:before="0"/>
        <w:ind w:left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Termin realizacji przedmiotu zamówienia ustala się na okres od </w:t>
      </w:r>
      <w:r w:rsidR="00E1103B">
        <w:rPr>
          <w:rFonts w:asciiTheme="minorHAnsi" w:hAnsiTheme="minorHAnsi" w:cstheme="minorHAnsi"/>
          <w:color w:val="000000"/>
          <w:sz w:val="22"/>
          <w:szCs w:val="22"/>
          <w:lang w:bidi="pl-PL"/>
        </w:rPr>
        <w:t>……………….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2024 r. do 31.12.202</w:t>
      </w:r>
      <w:r w:rsidR="00E1103B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5 r. 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z tym, że rozpoczęcie dostaw energii elektrycznej do poszczególnych punktów poboru energii elektrycznej nastąpi nie wcześniej niż z dniem </w:t>
      </w:r>
      <w:r w:rsidR="00E1103B">
        <w:rPr>
          <w:rFonts w:asciiTheme="minorHAnsi" w:hAnsiTheme="minorHAnsi" w:cstheme="minorHAnsi"/>
          <w:color w:val="000000"/>
          <w:sz w:val="22"/>
          <w:szCs w:val="22"/>
          <w:lang w:bidi="pl-PL"/>
        </w:rPr>
        <w:t>………….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 xml:space="preserve">.2024 r. nie wcześniej jednak niż po pozytywnej weryfikacji punktów poboru energii dokonanej przez operatora systemu dystrybucyjnego. W przypadku, gdy realizacja dostaw energii elektrycznej z przyczyn proceduralnych rozpocznie się po </w:t>
      </w:r>
      <w:r w:rsidR="00E1103B">
        <w:rPr>
          <w:rFonts w:asciiTheme="minorHAnsi" w:hAnsiTheme="minorHAnsi" w:cstheme="minorHAnsi"/>
          <w:color w:val="000000"/>
          <w:sz w:val="22"/>
          <w:szCs w:val="22"/>
          <w:lang w:bidi="pl-PL"/>
        </w:rPr>
        <w:t>………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.2024 umowa będzie obowiązywać do 31.12.202</w:t>
      </w:r>
      <w:r w:rsidR="00E1103B">
        <w:rPr>
          <w:rFonts w:asciiTheme="minorHAnsi" w:hAnsiTheme="minorHAnsi" w:cstheme="minorHAnsi"/>
          <w:color w:val="000000"/>
          <w:sz w:val="22"/>
          <w:szCs w:val="22"/>
          <w:lang w:bidi="pl-PL"/>
        </w:rPr>
        <w:t>5</w:t>
      </w: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, a Wykonawca pobierze opłaty za dostawy energii elektrycznej za realny okres realizacji</w:t>
      </w:r>
      <w:r w:rsidRPr="006C44D0">
        <w:rPr>
          <w:rFonts w:asciiTheme="minorHAnsi" w:hAnsiTheme="minorHAnsi" w:cstheme="minorHAnsi"/>
          <w:sz w:val="22"/>
          <w:szCs w:val="22"/>
        </w:rPr>
        <w:t>.</w:t>
      </w:r>
    </w:p>
    <w:p w14:paraId="5F25A5EE" w14:textId="129D7B95" w:rsidR="00E97775" w:rsidRPr="006C44D0" w:rsidRDefault="001A17AA" w:rsidP="006C44D0">
      <w:pPr>
        <w:pStyle w:val="Standard"/>
        <w:numPr>
          <w:ilvl w:val="0"/>
          <w:numId w:val="91"/>
        </w:numPr>
        <w:tabs>
          <w:tab w:val="left" w:pos="836"/>
        </w:tabs>
        <w:spacing w:before="0"/>
        <w:ind w:left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  <w:lang w:bidi="pl-PL"/>
        </w:rPr>
        <w:t>Dostawa energii elektrycznej do poszczególnych PPE nastąpi po skutecznym rozwiązaniu dotychczasowych umów dostaw energii elektrycznej oraz pozytywnym przeprowadzeniu procedury zmiany sprzedawcy.</w:t>
      </w:r>
    </w:p>
    <w:p w14:paraId="425B876F" w14:textId="77777777" w:rsidR="00E97775" w:rsidRPr="006C44D0" w:rsidRDefault="001A17AA" w:rsidP="006C44D0">
      <w:pPr>
        <w:pStyle w:val="Standard"/>
        <w:numPr>
          <w:ilvl w:val="0"/>
          <w:numId w:val="91"/>
        </w:numPr>
        <w:tabs>
          <w:tab w:val="left" w:pos="836"/>
        </w:tabs>
        <w:spacing w:before="0"/>
        <w:ind w:left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Dla realizacji Umowy w zakresie każdego punktu poboru niezbędne jest jednoczesne obowiązywanie umów:</w:t>
      </w:r>
    </w:p>
    <w:p w14:paraId="4C677D59" w14:textId="77777777" w:rsidR="00E97775" w:rsidRPr="006C44D0" w:rsidRDefault="001A17AA" w:rsidP="006C44D0">
      <w:pPr>
        <w:pStyle w:val="Standard"/>
        <w:numPr>
          <w:ilvl w:val="0"/>
          <w:numId w:val="82"/>
        </w:numPr>
        <w:tabs>
          <w:tab w:val="left" w:pos="-436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umowy o świadczenie usług dystrybucyjnych zawartej pomiędzy Zamawiającym/Odbiorcą a OSD,</w:t>
      </w:r>
    </w:p>
    <w:p w14:paraId="394098DF" w14:textId="77777777" w:rsidR="00E97775" w:rsidRPr="006C44D0" w:rsidRDefault="001A17AA" w:rsidP="006C44D0">
      <w:pPr>
        <w:pStyle w:val="Standard"/>
        <w:numPr>
          <w:ilvl w:val="0"/>
          <w:numId w:val="57"/>
        </w:numPr>
        <w:tabs>
          <w:tab w:val="left" w:pos="-436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generalnej umowy dystrybucyjnej zawartej pomiędzy Wykonawcą a OSD,</w:t>
      </w:r>
    </w:p>
    <w:p w14:paraId="7E357F2C" w14:textId="77777777" w:rsidR="00E97775" w:rsidRPr="006C44D0" w:rsidRDefault="001A17AA" w:rsidP="006C44D0">
      <w:pPr>
        <w:pStyle w:val="Standard"/>
        <w:tabs>
          <w:tab w:val="left" w:pos="1004"/>
        </w:tabs>
        <w:spacing w:before="0"/>
        <w:ind w:left="72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oraz</w:t>
      </w:r>
    </w:p>
    <w:p w14:paraId="655CA4DB" w14:textId="77777777" w:rsidR="00E97775" w:rsidRPr="006C44D0" w:rsidRDefault="001A17AA" w:rsidP="006C44D0">
      <w:pPr>
        <w:pStyle w:val="Standard"/>
        <w:numPr>
          <w:ilvl w:val="0"/>
          <w:numId w:val="57"/>
        </w:numPr>
        <w:tabs>
          <w:tab w:val="left" w:pos="-436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posiadanie przez Wykonawcę koncesji na obrót energią elektryczną i uprawnień/umów umożliwiających pełnienie przez Wykonawcę funkcji podmiotu odpowiedzialnego za bilansowanie handlowe dla energii elektrycznej sprzedawanej w ramach Umowy.</w:t>
      </w:r>
    </w:p>
    <w:p w14:paraId="2E2D58BA" w14:textId="77777777" w:rsidR="00E97775" w:rsidRPr="006C44D0" w:rsidRDefault="00E97775" w:rsidP="006C44D0">
      <w:pPr>
        <w:pStyle w:val="Standard"/>
        <w:tabs>
          <w:tab w:val="left" w:pos="836"/>
        </w:tabs>
        <w:spacing w:before="0"/>
        <w:ind w:left="426"/>
        <w:rPr>
          <w:rFonts w:asciiTheme="minorHAnsi" w:hAnsiTheme="minorHAnsi" w:cstheme="minorHAnsi"/>
          <w:color w:val="000000"/>
          <w:sz w:val="22"/>
          <w:szCs w:val="22"/>
          <w:lang w:bidi="pl-PL"/>
        </w:rPr>
      </w:pPr>
    </w:p>
    <w:p w14:paraId="1CB19204" w14:textId="77777777" w:rsidR="00E97775" w:rsidRPr="006C44D0" w:rsidRDefault="001A17AA" w:rsidP="006C44D0">
      <w:pPr>
        <w:pStyle w:val="Standard"/>
        <w:keepNext/>
        <w:keepLines/>
        <w:spacing w:before="0"/>
        <w:ind w:left="62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bookmarkStart w:id="12" w:name="Bookmark8"/>
      <w:bookmarkStart w:id="13" w:name="bookmark24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Wygaśnięcie/Rozwiązanie Umowy</w:t>
      </w:r>
      <w:bookmarkEnd w:id="12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/Odstąpienie od Umowy</w:t>
      </w:r>
    </w:p>
    <w:p w14:paraId="633B7101" w14:textId="77777777" w:rsidR="00E97775" w:rsidRPr="006C44D0" w:rsidRDefault="001A17AA" w:rsidP="006C44D0">
      <w:pPr>
        <w:pStyle w:val="Standard"/>
        <w:keepNext/>
        <w:keepLines/>
        <w:spacing w:before="0"/>
        <w:ind w:left="62" w:right="22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1</w:t>
      </w:r>
      <w:bookmarkEnd w:id="13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6</w:t>
      </w:r>
    </w:p>
    <w:p w14:paraId="7A6B0D20" w14:textId="77777777" w:rsidR="00E97775" w:rsidRPr="006C44D0" w:rsidRDefault="001A17AA" w:rsidP="006C44D0">
      <w:pPr>
        <w:pStyle w:val="Standard"/>
        <w:numPr>
          <w:ilvl w:val="0"/>
          <w:numId w:val="90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 w:val="22"/>
          <w:szCs w:val="22"/>
        </w:rPr>
      </w:pPr>
      <w:bookmarkStart w:id="14" w:name="Bookmark9"/>
      <w:r w:rsidRPr="006C44D0">
        <w:rPr>
          <w:rFonts w:asciiTheme="minorHAnsi" w:hAnsiTheme="minorHAnsi" w:cstheme="minorHAnsi"/>
          <w:sz w:val="22"/>
          <w:szCs w:val="22"/>
        </w:rPr>
        <w:t>Rozwiązanie/wygaśnięcie Umowy nie zwalnia Stron z obowiązku uregulowania wobec drugiej Strony wszelkich zobowiązań z niej wynikających powstałych do dnia jej rozwiązania/wygaśnięcia.</w:t>
      </w:r>
    </w:p>
    <w:p w14:paraId="77E375B0" w14:textId="77777777" w:rsidR="00E97775" w:rsidRPr="006C44D0" w:rsidRDefault="001A17AA" w:rsidP="006C44D0">
      <w:pPr>
        <w:pStyle w:val="Akapitzlist"/>
        <w:numPr>
          <w:ilvl w:val="0"/>
          <w:numId w:val="90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 przypadku, gdy Wykonawca lub podmiot wykonujący czynności bilansowania w imieniu i na rzecz Wykonawcy utraci prawo do bilansowania handlowego lub utraciła ważność Generalna Umowa Dystrybucyjna wiążąca Wykonawcę z OSD, Umowa wygasa z dniem utraty prawa do czynności wynikających z tych umów.</w:t>
      </w:r>
    </w:p>
    <w:p w14:paraId="6C26E4E2" w14:textId="77777777" w:rsidR="00E97775" w:rsidRPr="006C44D0" w:rsidRDefault="001A17AA" w:rsidP="006C44D0">
      <w:pPr>
        <w:pStyle w:val="Akapitzlist"/>
        <w:numPr>
          <w:ilvl w:val="0"/>
          <w:numId w:val="90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Umowa wygasa, gdy Wykonawca pozbawiony zostanie koncesji na obrót energią elektryczną z dniem utraty koncesji.</w:t>
      </w:r>
    </w:p>
    <w:p w14:paraId="2B27AD5C" w14:textId="77777777" w:rsidR="00E97775" w:rsidRPr="006C44D0" w:rsidRDefault="001A17AA" w:rsidP="006C44D0">
      <w:pPr>
        <w:pStyle w:val="Akapitzlist"/>
        <w:numPr>
          <w:ilvl w:val="0"/>
          <w:numId w:val="90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zobowiązany jest poinformować Zamawiającego o tym, że nie może wykonywać czynności sprzedawcy energii elektrycznej. Zawiadomienia należy dokonać w postaci elektronicznej niezwłocznie, jednak nie później niż w terminie 24 godzin od dnia wejścia w życie zmian, potwierdzając to w formie pisemnej przesyłając informację o zaistniałych faktach na adres Nabywcy w terminie 3 dni od momentu przesłania informacji elektronicznej.</w:t>
      </w:r>
    </w:p>
    <w:p w14:paraId="2C32749F" w14:textId="77777777" w:rsidR="00E97775" w:rsidRPr="006C44D0" w:rsidRDefault="001A17AA" w:rsidP="006C44D0">
      <w:pPr>
        <w:pStyle w:val="Akapitzlist"/>
        <w:numPr>
          <w:ilvl w:val="0"/>
          <w:numId w:val="90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 xml:space="preserve">Zamawiający oświadcza, że umowa o świadczenie usług dystrybucji, o której mowa powyżej będzie obowiązywać przez cały okres obowiązywania Umowy, a w przypadku jej rozwiązania, </w:t>
      </w:r>
      <w:r w:rsidRPr="006C44D0">
        <w:rPr>
          <w:rFonts w:asciiTheme="minorHAnsi" w:hAnsiTheme="minorHAnsi" w:cstheme="minorHAnsi"/>
          <w:sz w:val="22"/>
          <w:szCs w:val="22"/>
        </w:rPr>
        <w:lastRenderedPageBreak/>
        <w:t>Zamawiający lub Odbiorca zobowiązany jest poinformować o tym Wykonawcę w formie pisemnej w terminie 7 dni od momentu rozwiązania umowy o świadczenie usług dystrybucji.</w:t>
      </w:r>
    </w:p>
    <w:p w14:paraId="26B0B534" w14:textId="77777777" w:rsidR="00E97775" w:rsidRPr="006C44D0" w:rsidRDefault="001A17AA" w:rsidP="006C44D0">
      <w:pPr>
        <w:pStyle w:val="Standard"/>
        <w:numPr>
          <w:ilvl w:val="0"/>
          <w:numId w:val="90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Niezależnie od przypadków opisanych w ust. 2 – 3 w razie zaistnienia istotnej zmiany okoliczności powodującej, że wykonanie Umowy (części lub całości) nie leży w interesie publicznym, czego nie można było przewidzieć w chwili zawarcia Umowy, lub dalsze wykonywanie Umowy może zagrozić podstawowemu interesowi bezpieczeństwa państwa lub bezpieczeństwu publicznemu, Zamawiający może odstąpić od Umowy (części lub całości) w terminie 30 dni od dnia powzięcia wiadomości o powyższych okolicznościach. W takim przypadku Wykonawca może żądać jedynie wynagrodzenia należnego mu z tytułu wykonanej części Umowy.</w:t>
      </w:r>
    </w:p>
    <w:p w14:paraId="642463A1" w14:textId="77777777" w:rsidR="00E97775" w:rsidRPr="006C44D0" w:rsidRDefault="001A17AA" w:rsidP="006C44D0">
      <w:pPr>
        <w:pStyle w:val="Standard"/>
        <w:numPr>
          <w:ilvl w:val="0"/>
          <w:numId w:val="90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 celu uniknięcia wątpliwości, Strony zgodnie oświadczają, że pomimo rozwiązania lub wygaśnięcia Umowy w mocy pozostają postanowienia jej § 19.</w:t>
      </w:r>
    </w:p>
    <w:p w14:paraId="630F0C3A" w14:textId="77777777" w:rsidR="00E97775" w:rsidRPr="006C44D0" w:rsidRDefault="00E97775" w:rsidP="006C44D0">
      <w:pPr>
        <w:pStyle w:val="Standard"/>
        <w:keepNext/>
        <w:keepLines/>
        <w:spacing w:before="0"/>
        <w:ind w:right="220"/>
        <w:jc w:val="center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</w:p>
    <w:p w14:paraId="5354E6C2" w14:textId="77777777" w:rsidR="00E97775" w:rsidRPr="006C44D0" w:rsidRDefault="001A17AA" w:rsidP="006C44D0">
      <w:pPr>
        <w:pStyle w:val="Standard"/>
        <w:keepNext/>
        <w:keepLines/>
        <w:spacing w:before="0"/>
        <w:ind w:right="20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bookmarkStart w:id="15" w:name="bookmark25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Zmiany postanowień Umowy</w:t>
      </w:r>
      <w:bookmarkEnd w:id="15"/>
    </w:p>
    <w:p w14:paraId="7B258A92" w14:textId="77777777" w:rsidR="00E97775" w:rsidRPr="006C44D0" w:rsidRDefault="001A17AA" w:rsidP="006C44D0">
      <w:pPr>
        <w:pStyle w:val="Standard"/>
        <w:keepNext/>
        <w:keepLines/>
        <w:spacing w:before="0"/>
        <w:ind w:right="22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1</w:t>
      </w:r>
      <w:bookmarkEnd w:id="14"/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7</w:t>
      </w:r>
    </w:p>
    <w:p w14:paraId="4C36385A" w14:textId="77777777" w:rsidR="00527825" w:rsidRPr="006C44D0" w:rsidRDefault="00527825" w:rsidP="006C44D0">
      <w:pPr>
        <w:numPr>
          <w:ilvl w:val="0"/>
          <w:numId w:val="92"/>
        </w:numPr>
        <w:tabs>
          <w:tab w:val="left" w:pos="416"/>
        </w:tabs>
        <w:suppressAutoHyphens w:val="0"/>
        <w:autoSpaceDN/>
        <w:spacing w:before="0" w:after="0" w:line="240" w:lineRule="auto"/>
        <w:ind w:left="426" w:hanging="426"/>
        <w:textAlignment w:val="auto"/>
        <w:rPr>
          <w:rFonts w:asciiTheme="minorHAnsi" w:hAnsiTheme="minorHAnsi" w:cstheme="minorHAnsi"/>
          <w:color w:val="000000"/>
          <w:lang w:bidi="pl-PL"/>
        </w:rPr>
      </w:pPr>
      <w:bookmarkStart w:id="16" w:name="_Hlk135805889"/>
      <w:r w:rsidRPr="006C44D0">
        <w:rPr>
          <w:rFonts w:asciiTheme="minorHAnsi" w:hAnsiTheme="minorHAnsi" w:cstheme="minorHAnsi"/>
          <w:color w:val="000000"/>
          <w:lang w:bidi="pl-PL"/>
        </w:rPr>
        <w:t>Zmiana istotnych postanowień Umowy może nastąpić wyłącznie w formie pisemnej pod rygorem nieważności, z wyłączeniem:</w:t>
      </w:r>
    </w:p>
    <w:p w14:paraId="571CC144" w14:textId="77777777" w:rsidR="00527825" w:rsidRPr="006C44D0" w:rsidRDefault="00527825" w:rsidP="006C44D0">
      <w:pPr>
        <w:numPr>
          <w:ilvl w:val="0"/>
          <w:numId w:val="93"/>
        </w:numPr>
        <w:tabs>
          <w:tab w:val="left" w:pos="416"/>
        </w:tabs>
        <w:suppressAutoHyphens w:val="0"/>
        <w:autoSpaceDN/>
        <w:spacing w:before="0" w:after="0" w:line="240" w:lineRule="auto"/>
        <w:ind w:left="426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zmiany stawki akcyzy,</w:t>
      </w:r>
    </w:p>
    <w:p w14:paraId="052F2F1D" w14:textId="77777777" w:rsidR="00527825" w:rsidRPr="006C44D0" w:rsidRDefault="00527825" w:rsidP="006C44D0">
      <w:pPr>
        <w:numPr>
          <w:ilvl w:val="0"/>
          <w:numId w:val="93"/>
        </w:numPr>
        <w:tabs>
          <w:tab w:val="left" w:pos="416"/>
        </w:tabs>
        <w:suppressAutoHyphens w:val="0"/>
        <w:autoSpaceDN/>
        <w:spacing w:before="0" w:after="0" w:line="240" w:lineRule="auto"/>
        <w:ind w:left="426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zmiany stawki podatku VAT.</w:t>
      </w:r>
    </w:p>
    <w:p w14:paraId="7E2F241A" w14:textId="77777777" w:rsidR="00527825" w:rsidRPr="006C44D0" w:rsidRDefault="00527825" w:rsidP="006C44D0">
      <w:pPr>
        <w:spacing w:before="0" w:after="0" w:line="240" w:lineRule="auto"/>
        <w:ind w:left="420" w:firstLine="6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W przypadku zmiany stawki podatku VAT lub zmiany stawki podatku akcyzowego, odpowiednio ceny i stawki energii elektrycznej ulegają zmianie o kwotę wynikającą z obowiązków nałożonych właściwymi przepisami, od dnia ich wejścia w życie, bez konieczności sporządzania aneksu do Umowy.</w:t>
      </w:r>
    </w:p>
    <w:p w14:paraId="7188FEF7" w14:textId="77777777" w:rsidR="00527825" w:rsidRPr="006C44D0" w:rsidRDefault="00527825" w:rsidP="006C44D0">
      <w:pPr>
        <w:numPr>
          <w:ilvl w:val="0"/>
          <w:numId w:val="92"/>
        </w:numPr>
        <w:tabs>
          <w:tab w:val="left" w:pos="416"/>
        </w:tabs>
        <w:suppressAutoHyphens w:val="0"/>
        <w:autoSpaceDN/>
        <w:spacing w:before="0" w:after="0" w:line="240" w:lineRule="auto"/>
        <w:ind w:left="426" w:hanging="426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Zmiana postanowień Umowy nastąpi w przypadkach:</w:t>
      </w:r>
    </w:p>
    <w:p w14:paraId="2FAA3DF2" w14:textId="77777777" w:rsidR="00527825" w:rsidRPr="006C44D0" w:rsidRDefault="00527825" w:rsidP="006C44D0">
      <w:pPr>
        <w:numPr>
          <w:ilvl w:val="0"/>
          <w:numId w:val="94"/>
        </w:numPr>
        <w:tabs>
          <w:tab w:val="left" w:pos="834"/>
        </w:tabs>
        <w:suppressAutoHyphens w:val="0"/>
        <w:autoSpaceDN/>
        <w:spacing w:before="0" w:after="0" w:line="240" w:lineRule="auto"/>
        <w:ind w:left="720" w:hanging="294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zmiany ilości PPE, przy czym:</w:t>
      </w:r>
      <w:r w:rsidRPr="006C44D0">
        <w:rPr>
          <w:rFonts w:asciiTheme="minorHAnsi" w:hAnsiTheme="minorHAnsi" w:cstheme="minorHAnsi"/>
          <w:color w:val="000000"/>
          <w:lang w:bidi="pl-PL"/>
        </w:rPr>
        <w:tab/>
      </w:r>
      <w:r w:rsidRPr="006C44D0">
        <w:rPr>
          <w:rFonts w:asciiTheme="minorHAnsi" w:hAnsiTheme="minorHAnsi" w:cstheme="minorHAnsi"/>
          <w:color w:val="000000"/>
          <w:lang w:bidi="pl-PL"/>
        </w:rPr>
        <w:tab/>
      </w:r>
    </w:p>
    <w:p w14:paraId="31173C44" w14:textId="77777777" w:rsidR="00527825" w:rsidRPr="006C44D0" w:rsidRDefault="00527825" w:rsidP="006C44D0">
      <w:pPr>
        <w:numPr>
          <w:ilvl w:val="0"/>
          <w:numId w:val="95"/>
        </w:numPr>
        <w:tabs>
          <w:tab w:val="left" w:pos="993"/>
        </w:tabs>
        <w:suppressAutoHyphens w:val="0"/>
        <w:autoSpaceDN/>
        <w:spacing w:before="0" w:after="0" w:line="240" w:lineRule="auto"/>
        <w:ind w:left="993" w:hanging="283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w przypadku zwiększenia lub zmniejszenia liczby PPE, rozliczenie dodatkowych punktów odbioru będzie się odbywać odpowiednio do pierwotnej części zamówienia i zgodnie z zapisami § 11 Umowy,</w:t>
      </w:r>
    </w:p>
    <w:p w14:paraId="636FBDE4" w14:textId="77777777" w:rsidR="00527825" w:rsidRPr="006C44D0" w:rsidRDefault="00527825" w:rsidP="006C44D0">
      <w:pPr>
        <w:numPr>
          <w:ilvl w:val="0"/>
          <w:numId w:val="95"/>
        </w:numPr>
        <w:tabs>
          <w:tab w:val="left" w:pos="993"/>
        </w:tabs>
        <w:suppressAutoHyphens w:val="0"/>
        <w:autoSpaceDN/>
        <w:spacing w:before="0" w:after="0" w:line="240" w:lineRule="auto"/>
        <w:ind w:left="993" w:hanging="283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 xml:space="preserve">zwiększenie ilości PPE możliwe jest jedynie w obrębie grup taryfowych, które zostały ujęte w Umowie. Ilość energii zakupionej w związku z włączeniem do Umowy nowych punktów poboru nie przekroczy 10% szacowanego wolumenu wskazanego w § 5 ust. 1 Umowy, </w:t>
      </w:r>
    </w:p>
    <w:p w14:paraId="50D4AEB7" w14:textId="77777777" w:rsidR="00527825" w:rsidRPr="006C44D0" w:rsidRDefault="00527825" w:rsidP="006C44D0">
      <w:pPr>
        <w:numPr>
          <w:ilvl w:val="0"/>
          <w:numId w:val="95"/>
        </w:numPr>
        <w:tabs>
          <w:tab w:val="left" w:pos="993"/>
        </w:tabs>
        <w:suppressAutoHyphens w:val="0"/>
        <w:autoSpaceDN/>
        <w:spacing w:before="0" w:after="0" w:line="240" w:lineRule="auto"/>
        <w:ind w:left="993" w:hanging="283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zmniejszenie liczby PPE może nastąpić w szczególności w przypadku przekazania, zbycia, oddania w posiadanie zależne obiektu oraz w przypadku zamknięcia (braku konieczności dostawy energii elektrycznej do obiektu), likwidacji, wyłączenia z eksploatacji lub użytkowania obiektu lub rozpoczęcia w obiekcie robót budowlanych skutkujących brakiem możliwości dostawy energii elektrycznej przez Wykonawcę. Ilość energii elektrycznej zakupionej w związku z wyłączeniem z Umowy punktów poboru nie przekroczy 10% szacowanego wolumenu wskazanego w § 5 ust. 1 Umowy;</w:t>
      </w:r>
    </w:p>
    <w:p w14:paraId="0A3F88FC" w14:textId="77777777" w:rsidR="00527825" w:rsidRPr="006C44D0" w:rsidRDefault="00527825" w:rsidP="006C44D0">
      <w:pPr>
        <w:numPr>
          <w:ilvl w:val="0"/>
          <w:numId w:val="94"/>
        </w:numPr>
        <w:tabs>
          <w:tab w:val="left" w:pos="702"/>
        </w:tabs>
        <w:suppressAutoHyphens w:val="0"/>
        <w:autoSpaceDN/>
        <w:spacing w:before="0" w:after="0" w:line="240" w:lineRule="auto"/>
        <w:ind w:left="720" w:hanging="360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zmiany ogólnie obowiązujących przepisów prawa - ceny energii elektrycznej zostaną zmienione o kwotę wynikającą z obowiązków nałożonych właściwymi przepisami, od dnia ich wejścia w życie;</w:t>
      </w:r>
    </w:p>
    <w:p w14:paraId="4276F19B" w14:textId="77777777" w:rsidR="00527825" w:rsidRPr="006C44D0" w:rsidRDefault="00527825" w:rsidP="006C44D0">
      <w:pPr>
        <w:numPr>
          <w:ilvl w:val="0"/>
          <w:numId w:val="94"/>
        </w:numPr>
        <w:tabs>
          <w:tab w:val="left" w:pos="702"/>
        </w:tabs>
        <w:suppressAutoHyphens w:val="0"/>
        <w:autoSpaceDN/>
        <w:spacing w:before="0" w:after="0" w:line="240" w:lineRule="auto"/>
        <w:ind w:left="720" w:hanging="360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zmiany sposobu ustalenia ceny jednostkowej (np. z ceny stałej na cenę zmienną) pod warunkiem, że rezultatem będzie uzyskanie ceny jednostkowej równej lub niższej niż wskazano w ofercie Wykonawcy, lub sposób rozliczenia będzie korzystniejszy dla Zamawiającego;</w:t>
      </w:r>
    </w:p>
    <w:p w14:paraId="681F9AC7" w14:textId="77777777" w:rsidR="00527825" w:rsidRPr="006C44D0" w:rsidRDefault="00527825" w:rsidP="006C44D0">
      <w:pPr>
        <w:numPr>
          <w:ilvl w:val="0"/>
          <w:numId w:val="94"/>
        </w:numPr>
        <w:tabs>
          <w:tab w:val="left" w:pos="702"/>
        </w:tabs>
        <w:suppressAutoHyphens w:val="0"/>
        <w:autoSpaceDN/>
        <w:spacing w:before="0" w:after="0" w:line="240" w:lineRule="auto"/>
        <w:ind w:left="720" w:hanging="360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 xml:space="preserve">w innych sytuacjach, których nie można było przewidzieć w chwili zawarcia Umowy i nie mających charakteru zmian istotnych w rozumieniu art. 454 ust. 2 ustawy </w:t>
      </w:r>
      <w:proofErr w:type="spellStart"/>
      <w:r w:rsidRPr="006C44D0">
        <w:rPr>
          <w:rFonts w:asciiTheme="minorHAnsi" w:hAnsiTheme="minorHAnsi" w:cstheme="minorHAnsi"/>
          <w:color w:val="000000"/>
          <w:lang w:bidi="pl-PL"/>
        </w:rPr>
        <w:t>Pzp</w:t>
      </w:r>
      <w:proofErr w:type="spellEnd"/>
      <w:r w:rsidRPr="006C44D0">
        <w:rPr>
          <w:rFonts w:asciiTheme="minorHAnsi" w:hAnsiTheme="minorHAnsi" w:cstheme="minorHAnsi"/>
          <w:color w:val="000000"/>
          <w:lang w:bidi="pl-PL"/>
        </w:rPr>
        <w:t>.</w:t>
      </w:r>
    </w:p>
    <w:p w14:paraId="1F81AB79" w14:textId="77777777" w:rsidR="00527825" w:rsidRPr="006C44D0" w:rsidRDefault="00527825" w:rsidP="006C44D0">
      <w:pPr>
        <w:numPr>
          <w:ilvl w:val="0"/>
          <w:numId w:val="92"/>
        </w:numPr>
        <w:tabs>
          <w:tab w:val="left" w:pos="408"/>
        </w:tabs>
        <w:suppressAutoHyphens w:val="0"/>
        <w:autoSpaceDN/>
        <w:spacing w:before="0" w:after="0" w:line="240" w:lineRule="auto"/>
        <w:ind w:left="426" w:hanging="426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Strony przewidują możliwość zmiany:</w:t>
      </w:r>
    </w:p>
    <w:p w14:paraId="4C9BF901" w14:textId="77777777" w:rsidR="00527825" w:rsidRPr="006C44D0" w:rsidRDefault="00527825" w:rsidP="006C44D0">
      <w:pPr>
        <w:numPr>
          <w:ilvl w:val="0"/>
          <w:numId w:val="96"/>
        </w:numPr>
        <w:tabs>
          <w:tab w:val="left" w:pos="709"/>
        </w:tabs>
        <w:suppressAutoHyphens w:val="0"/>
        <w:autoSpaceDN/>
        <w:spacing w:before="0" w:after="0" w:line="240" w:lineRule="auto"/>
        <w:ind w:left="851" w:hanging="425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 xml:space="preserve">  wysokości stawek i cen energii elektrycznej w przypadku zmiany grupy taryfowej, które zostały ujęte w Umowie,</w:t>
      </w:r>
    </w:p>
    <w:p w14:paraId="16AC701C" w14:textId="77777777" w:rsidR="00527825" w:rsidRPr="006C44D0" w:rsidRDefault="00527825" w:rsidP="006C44D0">
      <w:pPr>
        <w:numPr>
          <w:ilvl w:val="0"/>
          <w:numId w:val="96"/>
        </w:numPr>
        <w:tabs>
          <w:tab w:val="left" w:pos="709"/>
        </w:tabs>
        <w:suppressAutoHyphens w:val="0"/>
        <w:autoSpaceDN/>
        <w:spacing w:before="0" w:after="0" w:line="240" w:lineRule="auto"/>
        <w:ind w:left="709" w:hanging="283"/>
        <w:jc w:val="left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 xml:space="preserve">  zmiany adresu do korespondencji,</w:t>
      </w:r>
    </w:p>
    <w:p w14:paraId="7055A65B" w14:textId="77777777" w:rsidR="00527825" w:rsidRPr="006C44D0" w:rsidRDefault="00527825" w:rsidP="006C44D0">
      <w:pPr>
        <w:numPr>
          <w:ilvl w:val="0"/>
          <w:numId w:val="96"/>
        </w:numPr>
        <w:tabs>
          <w:tab w:val="left" w:pos="912"/>
        </w:tabs>
        <w:suppressAutoHyphens w:val="0"/>
        <w:autoSpaceDN/>
        <w:spacing w:before="0" w:after="0" w:line="240" w:lineRule="auto"/>
        <w:jc w:val="left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zmiany siedziby Zamawiającego/Płatnika/Odbiorcy/ jednostki organizacyjnej.</w:t>
      </w:r>
    </w:p>
    <w:p w14:paraId="20DBD624" w14:textId="77777777" w:rsidR="00527825" w:rsidRPr="006C44D0" w:rsidRDefault="00527825" w:rsidP="006C44D0">
      <w:pPr>
        <w:spacing w:before="0" w:after="0" w:line="240" w:lineRule="auto"/>
        <w:ind w:left="440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lastRenderedPageBreak/>
        <w:t>Zaistnienie okoliczności, o których mowa w niniejszym ustępie wymaga jedynie niezwłocznego pisemnego zawiadomienia drugiej Strony, przy czym każdy z Odbiorców końcowych wskazanych w Załączniku nr I do Umowy jest uprawniony do samodzielnego występowania w swoim imieniu w przypadkach wskazanych wyżej w punktach 1 - 3.</w:t>
      </w:r>
    </w:p>
    <w:p w14:paraId="2CB2D7E7" w14:textId="77777777" w:rsidR="00527825" w:rsidRPr="006C44D0" w:rsidRDefault="00527825" w:rsidP="006C44D0">
      <w:pPr>
        <w:numPr>
          <w:ilvl w:val="0"/>
          <w:numId w:val="92"/>
        </w:numPr>
        <w:tabs>
          <w:tab w:val="left" w:pos="378"/>
        </w:tabs>
        <w:suppressAutoHyphens w:val="0"/>
        <w:autoSpaceDN/>
        <w:spacing w:before="0" w:after="0" w:line="240" w:lineRule="auto"/>
        <w:ind w:left="426" w:hanging="426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>Wskazana przez Zamawiającego w § 5 ust. 1 Umowy szacowana ilość zużycia energii elektrycznej ma jedynie charakter orientacyjny i nie stanowi zobowiązania Zamawiającego do zakupu energii elektrycznej w podanej w ww. paragrafie ilości.</w:t>
      </w:r>
    </w:p>
    <w:p w14:paraId="641194EE" w14:textId="77777777" w:rsidR="00527825" w:rsidRPr="006C44D0" w:rsidRDefault="00527825" w:rsidP="006C44D0">
      <w:pPr>
        <w:numPr>
          <w:ilvl w:val="0"/>
          <w:numId w:val="92"/>
        </w:numPr>
        <w:tabs>
          <w:tab w:val="left" w:pos="284"/>
        </w:tabs>
        <w:suppressAutoHyphens w:val="0"/>
        <w:autoSpaceDN/>
        <w:spacing w:before="0" w:after="0" w:line="240" w:lineRule="auto"/>
        <w:ind w:left="426" w:hanging="426"/>
        <w:textAlignment w:val="auto"/>
        <w:rPr>
          <w:rFonts w:asciiTheme="minorHAnsi" w:hAnsiTheme="minorHAnsi" w:cstheme="minorHAnsi"/>
          <w:color w:val="000000"/>
          <w:lang w:bidi="pl-PL"/>
        </w:rPr>
      </w:pPr>
      <w:r w:rsidRPr="006C44D0">
        <w:rPr>
          <w:rFonts w:asciiTheme="minorHAnsi" w:hAnsiTheme="minorHAnsi" w:cstheme="minorHAnsi"/>
          <w:color w:val="000000"/>
          <w:lang w:bidi="pl-PL"/>
        </w:rPr>
        <w:t xml:space="preserve">  Ewentualna zmiana zużycia energii (względem szacowanego zużycia) nie będzie skutkować dla Zamawiającego żadnymi dodatkowymi opłatami i kosztami, poza rozliczeniem za faktycznie zużytą ilość energii elektrycznej, zgodnie z cenami określonymi w ofercie i w § 11 Umowy.</w:t>
      </w:r>
    </w:p>
    <w:p w14:paraId="118B4A67" w14:textId="77777777" w:rsidR="00527825" w:rsidRPr="006C44D0" w:rsidRDefault="0052782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7B20006" w14:textId="77777777" w:rsidR="00527825" w:rsidRPr="006C44D0" w:rsidRDefault="00527825" w:rsidP="006C44D0">
      <w:pPr>
        <w:pStyle w:val="Akapitzlist"/>
        <w:keepNext/>
        <w:keepLines/>
        <w:spacing w:before="0"/>
        <w:ind w:left="0"/>
        <w:jc w:val="center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Klauzula waloryzacyjna</w:t>
      </w:r>
    </w:p>
    <w:p w14:paraId="72B7BF44" w14:textId="77777777" w:rsidR="00527825" w:rsidRPr="006C44D0" w:rsidRDefault="00527825" w:rsidP="006C44D0">
      <w:pPr>
        <w:pStyle w:val="Akapitzlist"/>
        <w:keepNext/>
        <w:keepLines/>
        <w:spacing w:before="0"/>
        <w:ind w:left="0"/>
        <w:jc w:val="center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18</w:t>
      </w:r>
    </w:p>
    <w:p w14:paraId="0E3192C9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autoSpaceDN/>
        <w:spacing w:before="0" w:after="0" w:line="240" w:lineRule="auto"/>
        <w:ind w:left="425"/>
        <w:textAlignment w:val="auto"/>
        <w:rPr>
          <w:rFonts w:asciiTheme="minorHAnsi" w:hAnsiTheme="minorHAnsi" w:cstheme="minorHAnsi"/>
        </w:rPr>
      </w:pPr>
      <w:r w:rsidRPr="006C44D0">
        <w:rPr>
          <w:rFonts w:asciiTheme="minorHAnsi" w:hAnsiTheme="minorHAnsi" w:cstheme="minorHAnsi"/>
        </w:rPr>
        <w:t xml:space="preserve">Wynagrodzenie Wykonawcy na zasadach określonych w Umowie oraz w treści art. 439 </w:t>
      </w:r>
      <w:proofErr w:type="spellStart"/>
      <w:r w:rsidRPr="006C44D0">
        <w:rPr>
          <w:rFonts w:asciiTheme="minorHAnsi" w:hAnsiTheme="minorHAnsi" w:cstheme="minorHAnsi"/>
        </w:rPr>
        <w:t>Pzp</w:t>
      </w:r>
      <w:proofErr w:type="spellEnd"/>
      <w:r w:rsidRPr="006C44D0">
        <w:rPr>
          <w:rFonts w:asciiTheme="minorHAnsi" w:hAnsiTheme="minorHAnsi" w:cstheme="minorHAnsi"/>
        </w:rPr>
        <w:t xml:space="preserve"> podlegać będzie waloryzacji prowadzącej do dokonywania zmian wysokości wynagrodzenia należnego Wykonawcy. Wynagrodzenie Wykonawcy, podlegać będzie zmianie na podstawie </w:t>
      </w:r>
      <w:r w:rsidRPr="006C44D0">
        <w:rPr>
          <w:rFonts w:asciiTheme="minorHAnsi" w:hAnsiTheme="minorHAnsi" w:cstheme="minorHAnsi"/>
          <w:i/>
          <w:iCs/>
        </w:rPr>
        <w:t>Wskaźnika cen towarów i usług konsumpcyjnych</w:t>
      </w:r>
      <w:r w:rsidRPr="006C44D0">
        <w:rPr>
          <w:rFonts w:asciiTheme="minorHAnsi" w:hAnsiTheme="minorHAnsi" w:cstheme="minorHAnsi"/>
        </w:rPr>
        <w:t xml:space="preserve"> publikowanego przez Prezesa Głównego Urzędu Statystycznego (dalej: „wskaźnik GUS”). </w:t>
      </w:r>
    </w:p>
    <w:p w14:paraId="1ED8DEE5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overflowPunct w:val="0"/>
        <w:autoSpaceDE w:val="0"/>
        <w:adjustRightInd w:val="0"/>
        <w:spacing w:before="0" w:after="0" w:line="240" w:lineRule="auto"/>
        <w:ind w:left="425" w:right="52" w:hanging="427"/>
        <w:rPr>
          <w:rFonts w:asciiTheme="minorHAnsi" w:hAnsiTheme="minorHAnsi" w:cstheme="minorHAnsi"/>
        </w:rPr>
      </w:pPr>
      <w:r w:rsidRPr="006C44D0">
        <w:rPr>
          <w:rFonts w:asciiTheme="minorHAnsi" w:hAnsiTheme="minorHAnsi" w:cstheme="minorHAnsi"/>
        </w:rPr>
        <w:t>Wynagrodzenie będzie podlegało waloryzacji najwcześniej po upływie 6 miesięcy od dnia zawarcia Umowy, z zastrzeżeniem, że waloryzacji podlega jedynie pozostała do wypłaty część wynagrodzenia należnego Wykonawcy za realizację zamówienia po upływie tego okresu. Wynagrodzenie zostanie zwaloryzowane o wartość przekraczającą wskaźnik, o którym mowa w ust. 4</w:t>
      </w:r>
    </w:p>
    <w:p w14:paraId="00EBC1AD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overflowPunct w:val="0"/>
        <w:autoSpaceDE w:val="0"/>
        <w:adjustRightInd w:val="0"/>
        <w:spacing w:before="0" w:after="0" w:line="240" w:lineRule="auto"/>
        <w:ind w:left="425" w:right="52" w:hanging="427"/>
        <w:rPr>
          <w:rFonts w:asciiTheme="minorHAnsi" w:hAnsiTheme="minorHAnsi" w:cstheme="minorHAnsi"/>
        </w:rPr>
      </w:pPr>
      <w:r w:rsidRPr="006C44D0">
        <w:rPr>
          <w:rFonts w:asciiTheme="minorHAnsi" w:hAnsiTheme="minorHAnsi" w:cstheme="minorHAnsi"/>
        </w:rPr>
        <w:t>Wynagrodzenie Wykonawcy będzie podlegało waloryzacji nie częściej niż raz na kwartał począwszy od terminu wskazanego w ust. 2, do przeliczenia której będzie miał zastosowanie ostatni opublikowany wskaźnik GUS na dzień złożenia wniosku, o którym mowa w ust. 5.</w:t>
      </w:r>
    </w:p>
    <w:p w14:paraId="6F71AC16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overflowPunct w:val="0"/>
        <w:autoSpaceDE w:val="0"/>
        <w:adjustRightInd w:val="0"/>
        <w:spacing w:before="0" w:after="0" w:line="240" w:lineRule="auto"/>
        <w:ind w:left="425" w:right="52" w:hanging="427"/>
        <w:rPr>
          <w:rFonts w:asciiTheme="minorHAnsi" w:hAnsiTheme="minorHAnsi" w:cstheme="minorHAnsi"/>
        </w:rPr>
      </w:pPr>
      <w:r w:rsidRPr="006C44D0">
        <w:rPr>
          <w:rFonts w:asciiTheme="minorHAnsi" w:hAnsiTheme="minorHAnsi" w:cstheme="minorHAnsi"/>
        </w:rPr>
        <w:t xml:space="preserve">Zmianę wynagrodzenia dokonuje się w przypadku, gdy skumulowana, procentowa zmiana (wzrost albo obniżenie) wskaźnika GUS, począwszy od pierwszego, pełnego miesiąca kalendarzowego od daty zawarcia Umowy wynosi, na moment dokonywania waloryzacji, więcej niż 25,0 %. </w:t>
      </w:r>
    </w:p>
    <w:p w14:paraId="76E3C891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overflowPunct w:val="0"/>
        <w:autoSpaceDE w:val="0"/>
        <w:adjustRightInd w:val="0"/>
        <w:spacing w:before="0" w:after="0" w:line="240" w:lineRule="auto"/>
        <w:ind w:left="425" w:right="52" w:hanging="427"/>
        <w:rPr>
          <w:rFonts w:asciiTheme="minorHAnsi" w:hAnsiTheme="minorHAnsi" w:cstheme="minorHAnsi"/>
        </w:rPr>
      </w:pPr>
      <w:r w:rsidRPr="006C44D0">
        <w:rPr>
          <w:rFonts w:asciiTheme="minorHAnsi" w:hAnsiTheme="minorHAnsi" w:cstheme="minorHAnsi"/>
        </w:rPr>
        <w:t>W sytuacji gdy wskaźnik, o którym mowa w ust. 4, przekroczy zakładany próg, Wykonawca jest uprawniony złożyć Zamawiającemu pisemny wniosek, co najmniej na 7 dni przed rozpoczęciem kolejnego miesiąca kalendarzowego, o zmianę wynagrodzenia zawierający co najmniej wysokość należnego Wykonawcy wynagrodzenia bez waloryzacji, wysokość zastosowanego wskaźnika, wartość wynagrodzenia po waloryzacji.</w:t>
      </w:r>
    </w:p>
    <w:p w14:paraId="1B9262BB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overflowPunct w:val="0"/>
        <w:autoSpaceDE w:val="0"/>
        <w:adjustRightInd w:val="0"/>
        <w:spacing w:before="0" w:after="0" w:line="240" w:lineRule="auto"/>
        <w:ind w:left="425" w:right="52" w:hanging="427"/>
        <w:rPr>
          <w:rFonts w:asciiTheme="minorHAnsi" w:hAnsiTheme="minorHAnsi" w:cstheme="minorHAnsi"/>
        </w:rPr>
      </w:pPr>
      <w:r w:rsidRPr="006C44D0">
        <w:rPr>
          <w:rFonts w:asciiTheme="minorHAnsi" w:hAnsiTheme="minorHAnsi" w:cstheme="minorHAnsi"/>
        </w:rPr>
        <w:t xml:space="preserve">Maksymalny wzrost wynagrodzenia umownego jaką dopuszcza Zamawiający w efekcie wprowadzania zmian w wysokości wynagrodzenia wynikających z dokonywania waloryzacji nie może przekroczyć 1 % wartości wynagrodzenia z chwili zawarcia Umowy. </w:t>
      </w:r>
    </w:p>
    <w:p w14:paraId="59E263BE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overflowPunct w:val="0"/>
        <w:autoSpaceDE w:val="0"/>
        <w:adjustRightInd w:val="0"/>
        <w:spacing w:before="0" w:after="0" w:line="240" w:lineRule="auto"/>
        <w:ind w:left="425" w:right="52" w:hanging="427"/>
        <w:rPr>
          <w:rFonts w:asciiTheme="minorHAnsi" w:hAnsiTheme="minorHAnsi" w:cstheme="minorHAnsi"/>
        </w:rPr>
      </w:pPr>
      <w:r w:rsidRPr="006C44D0">
        <w:rPr>
          <w:rFonts w:asciiTheme="minorHAnsi" w:hAnsiTheme="minorHAnsi" w:cstheme="minorHAnsi"/>
        </w:rPr>
        <w:t>Wykonawca, którego wynagrodzenie zostało zmienione w wyniku waloryzacji, zobowiązany jest do zmiany wynagrodzenia przysługującego podwykonawcy, z którym zawarł umowę, w zakresie odpowiadającym zmianom cen materiałów lub kosztów dotyczących zobowiązania podwykonawcy, jeżeli przedmiotem umowy są dostawy lub usługi a okres obowiązywania umowy podwykonawcy przekracza 6 m-</w:t>
      </w:r>
      <w:proofErr w:type="spellStart"/>
      <w:r w:rsidRPr="006C44D0">
        <w:rPr>
          <w:rFonts w:asciiTheme="minorHAnsi" w:hAnsiTheme="minorHAnsi" w:cstheme="minorHAnsi"/>
        </w:rPr>
        <w:t>cy</w:t>
      </w:r>
      <w:proofErr w:type="spellEnd"/>
      <w:r w:rsidRPr="006C44D0">
        <w:rPr>
          <w:rFonts w:asciiTheme="minorHAnsi" w:hAnsiTheme="minorHAnsi" w:cstheme="minorHAnsi"/>
        </w:rPr>
        <w:t>.</w:t>
      </w:r>
    </w:p>
    <w:p w14:paraId="5D19589F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overflowPunct w:val="0"/>
        <w:autoSpaceDE w:val="0"/>
        <w:adjustRightInd w:val="0"/>
        <w:spacing w:before="0" w:after="0" w:line="240" w:lineRule="auto"/>
        <w:ind w:left="425" w:right="52"/>
        <w:rPr>
          <w:rFonts w:asciiTheme="minorHAnsi" w:hAnsiTheme="minorHAnsi" w:cstheme="minorHAnsi"/>
        </w:rPr>
      </w:pPr>
      <w:r w:rsidRPr="006C44D0">
        <w:rPr>
          <w:rFonts w:asciiTheme="minorHAnsi" w:hAnsiTheme="minorHAnsi" w:cstheme="minorHAnsi"/>
        </w:rPr>
        <w:t xml:space="preserve">Zmiana wysokości wynagrodzenia opisanego w niniejszym ustępie następuje w przypadku ziszczenia się powyższych warunków i wymaga sporządzenia aneksu do Umowy. </w:t>
      </w:r>
    </w:p>
    <w:p w14:paraId="3069BB7B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overflowPunct w:val="0"/>
        <w:autoSpaceDE w:val="0"/>
        <w:adjustRightInd w:val="0"/>
        <w:spacing w:after="0" w:line="240" w:lineRule="auto"/>
        <w:ind w:left="426"/>
        <w:rPr>
          <w:rFonts w:asciiTheme="minorHAnsi" w:hAnsiTheme="minorHAnsi" w:cstheme="minorHAnsi"/>
          <w:spacing w:val="4"/>
        </w:rPr>
      </w:pPr>
      <w:bookmarkStart w:id="17" w:name="_Hlk146266479"/>
      <w:r w:rsidRPr="006C44D0">
        <w:rPr>
          <w:rFonts w:asciiTheme="minorHAnsi" w:hAnsiTheme="minorHAnsi" w:cstheme="minorHAnsi"/>
          <w:spacing w:val="4"/>
        </w:rPr>
        <w:t>Strony zgodnie oświadczają, że waloryzacja wynagrodzenia, o której mowa powyżej, nie będzie miała zastosowania, gdy Wykonawca dokonał zakupu energii elektrycznej z góry dla całego okresu zamówienia wynikającego z niniejszej Umowy, wobec powyższego zmiana cen energii elektrycznej nie będzie miała wypływu na wartość wynagrodzenia.</w:t>
      </w:r>
    </w:p>
    <w:p w14:paraId="634A30DA" w14:textId="77777777" w:rsidR="00527825" w:rsidRPr="006C44D0" w:rsidRDefault="00527825" w:rsidP="006C44D0">
      <w:pPr>
        <w:widowControl/>
        <w:numPr>
          <w:ilvl w:val="0"/>
          <w:numId w:val="97"/>
        </w:numPr>
        <w:suppressAutoHyphens w:val="0"/>
        <w:overflowPunct w:val="0"/>
        <w:autoSpaceDE w:val="0"/>
        <w:adjustRightInd w:val="0"/>
        <w:spacing w:after="0" w:line="240" w:lineRule="auto"/>
        <w:ind w:left="426"/>
        <w:rPr>
          <w:rFonts w:asciiTheme="minorHAnsi" w:hAnsiTheme="minorHAnsi" w:cstheme="minorHAnsi"/>
        </w:rPr>
      </w:pPr>
      <w:r w:rsidRPr="006C44D0">
        <w:rPr>
          <w:rFonts w:asciiTheme="minorHAnsi" w:hAnsiTheme="minorHAnsi" w:cstheme="minorHAnsi"/>
          <w:spacing w:val="4"/>
        </w:rPr>
        <w:t>Wykonawca oświadcza, że do dnia zawarcia przedmiotowej umowy dokonał zakupu energii elektrycznej w wysokości …..% (wielkość procentowa) na zasadach złożonej oferty</w:t>
      </w:r>
      <w:r w:rsidRPr="006C44D0">
        <w:rPr>
          <w:rFonts w:asciiTheme="minorHAnsi" w:hAnsiTheme="minorHAnsi" w:cstheme="minorHAnsi"/>
        </w:rPr>
        <w:t>.</w:t>
      </w:r>
      <w:bookmarkEnd w:id="17"/>
    </w:p>
    <w:p w14:paraId="30410CDD" w14:textId="77777777" w:rsidR="00527825" w:rsidRPr="006C44D0" w:rsidRDefault="00527825" w:rsidP="006C44D0">
      <w:pPr>
        <w:pStyle w:val="Akapitzlist"/>
        <w:keepNext/>
        <w:keepLines/>
        <w:spacing w:before="0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</w:p>
    <w:p w14:paraId="69112856" w14:textId="77777777" w:rsidR="00E97775" w:rsidRPr="006C44D0" w:rsidRDefault="00E97775" w:rsidP="006C44D0">
      <w:pPr>
        <w:pStyle w:val="Akapitzlist"/>
        <w:keepNext/>
        <w:keepLines/>
        <w:spacing w:before="0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</w:pPr>
    </w:p>
    <w:p w14:paraId="52454DD9" w14:textId="77777777" w:rsidR="00E97775" w:rsidRPr="006C44D0" w:rsidRDefault="001A17AA" w:rsidP="006C44D0">
      <w:pPr>
        <w:pStyle w:val="Akapitzlist"/>
        <w:keepNext/>
        <w:keepLines/>
        <w:spacing w:before="0"/>
        <w:ind w:left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Kary umowne</w:t>
      </w:r>
    </w:p>
    <w:p w14:paraId="47C8592B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19</w:t>
      </w:r>
      <w:bookmarkEnd w:id="16"/>
    </w:p>
    <w:p w14:paraId="6C11B091" w14:textId="77777777" w:rsidR="00E97775" w:rsidRPr="006C44D0" w:rsidRDefault="001A17AA" w:rsidP="006C44D0">
      <w:pPr>
        <w:pStyle w:val="Standard"/>
        <w:numPr>
          <w:ilvl w:val="0"/>
          <w:numId w:val="83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bookmarkStart w:id="18" w:name="Bookmark11"/>
      <w:r w:rsidRPr="006C44D0">
        <w:rPr>
          <w:rFonts w:asciiTheme="minorHAnsi" w:eastAsia="Calibri" w:hAnsiTheme="minorHAnsi" w:cstheme="minorHAnsi"/>
          <w:sz w:val="22"/>
          <w:szCs w:val="22"/>
        </w:rPr>
        <w:t xml:space="preserve">Wykonawca zapłaci Zamawiającemu/Odbiorcy karę umowną w przypadku rozwiązania lub wygaśnięcia Umowy w związku z utratą przez Wykonawcę uprawnień, koncesji lub zezwoleń, bądź jakichkolwiek innych uprawnień lub dokumentów (w tym umów umożliwiających pełnienie funkcji podmiotu odpowiedzialnego za bilansowanie handlowe – § 6 ust. 4 Umowy) niezbędnych do należytego i nieprzerwanego wykonywania przedmiotu zamówienia, w wysokości </w:t>
      </w:r>
      <w:bookmarkEnd w:id="18"/>
      <w:r w:rsidRPr="006C44D0">
        <w:rPr>
          <w:rFonts w:asciiTheme="minorHAnsi" w:eastAsia="Calibri" w:hAnsiTheme="minorHAnsi" w:cstheme="minorHAnsi"/>
          <w:sz w:val="22"/>
          <w:szCs w:val="22"/>
        </w:rPr>
        <w:t>20% wartości wynagrodzenia brutto określonego w §11 ust. 4 Umowy.</w:t>
      </w:r>
    </w:p>
    <w:p w14:paraId="7DAFA4BB" w14:textId="294FE9D9" w:rsidR="00E97775" w:rsidRPr="006C44D0" w:rsidRDefault="001A17AA" w:rsidP="006C44D0">
      <w:pPr>
        <w:pStyle w:val="Standard"/>
        <w:numPr>
          <w:ilvl w:val="0"/>
          <w:numId w:val="59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sz w:val="22"/>
          <w:szCs w:val="22"/>
        </w:rPr>
        <w:t xml:space="preserve">Wykonawca zapłaci Zamawiającemu/Odbiorcy karę umowną za odstąpienie od Umowy / rozwiązanie Umowy przez Wykonawcę, z innych niż opisane w ust. 1, przyczyn leżących po stronie Wykonawcy, w wysokości </w:t>
      </w:r>
      <w:r w:rsidR="002B3644" w:rsidRPr="006C44D0">
        <w:rPr>
          <w:rFonts w:asciiTheme="minorHAnsi" w:eastAsia="Calibri" w:hAnsiTheme="minorHAnsi" w:cstheme="minorHAnsi"/>
          <w:sz w:val="22"/>
          <w:szCs w:val="22"/>
        </w:rPr>
        <w:t>1</w:t>
      </w:r>
      <w:r w:rsidRPr="006C44D0">
        <w:rPr>
          <w:rFonts w:asciiTheme="minorHAnsi" w:eastAsia="Calibri" w:hAnsiTheme="minorHAnsi" w:cstheme="minorHAnsi"/>
          <w:sz w:val="22"/>
          <w:szCs w:val="22"/>
        </w:rPr>
        <w:t>0% wartości wynagrodzenia brutto określonego w § 11 ust. 4 Umowy.</w:t>
      </w:r>
    </w:p>
    <w:p w14:paraId="463DC972" w14:textId="77777777" w:rsidR="00E97775" w:rsidRPr="006C44D0" w:rsidRDefault="001A17AA" w:rsidP="006C44D0">
      <w:pPr>
        <w:pStyle w:val="Standard"/>
        <w:numPr>
          <w:ilvl w:val="0"/>
          <w:numId w:val="59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sz w:val="22"/>
          <w:szCs w:val="22"/>
        </w:rPr>
        <w:t>Zamawiający zapłaci Wykonawcy karę umowną za rozwiązanie Umowy przez Wykonawcę lub Zamawiającego z przyczyn leżących po stronie Zamawiającego, w wysokości 10% wartości wynagrodzenia brutto określonego w § 11 ust. 4 Umowy, z zastrzeżeniem zapisów §16 ust. 6 Umowy.</w:t>
      </w:r>
    </w:p>
    <w:p w14:paraId="4B65F321" w14:textId="77777777" w:rsidR="00E97775" w:rsidRPr="006C44D0" w:rsidRDefault="001A17AA" w:rsidP="006C44D0">
      <w:pPr>
        <w:pStyle w:val="Standard"/>
        <w:numPr>
          <w:ilvl w:val="0"/>
          <w:numId w:val="59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sz w:val="22"/>
          <w:szCs w:val="22"/>
        </w:rPr>
        <w:t>Karę umowną Wykonawca zapłaci Zamawiającemu/Odbiorcy na podstawie otrzymanej noty obciążeniowej na wskazany w nocie rachunek bankowy, w terminie 14 dni od daty wpływu do Wykonawcy. W przypadku braku zapłaty w wyznaczonym terminie Zamawiający/Odbiorca na podstawie niniejszej Umowy ma prawo potrącić naliczoną karę umowną z wynagrodzeniem należnym Wykonawcy.</w:t>
      </w:r>
    </w:p>
    <w:p w14:paraId="212D153A" w14:textId="77777777" w:rsidR="00E97775" w:rsidRPr="006C44D0" w:rsidRDefault="001A17AA" w:rsidP="006C44D0">
      <w:pPr>
        <w:pStyle w:val="Standard"/>
        <w:numPr>
          <w:ilvl w:val="0"/>
          <w:numId w:val="59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sz w:val="22"/>
          <w:szCs w:val="22"/>
        </w:rPr>
        <w:t>Karę umowną Zamawiający zapłaci Wykonawcy na podstawie otrzymanej noty obciążeniowej na wskazany w niej rachunek bankowy, w terminie 14 dni od daty wpływu noty obciążeniowej do Zamawiającego.</w:t>
      </w:r>
    </w:p>
    <w:p w14:paraId="59941C8C" w14:textId="77777777" w:rsidR="00E97775" w:rsidRPr="006C44D0" w:rsidRDefault="001A17AA" w:rsidP="006C44D0">
      <w:pPr>
        <w:pStyle w:val="Standard"/>
        <w:numPr>
          <w:ilvl w:val="0"/>
          <w:numId w:val="59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sz w:val="22"/>
          <w:szCs w:val="22"/>
        </w:rPr>
        <w:t>W każdym przypadku, Zamawiającemu/Odbiorcy przysługuje od Wykonawcy, odszkodowanie w związku z poniesionymi kosztami zakupu energii elektrycznej kupionej na warunkach innych niż wynikające z Umowy (np. dostawy rezerwowe) z przyczyn leżących po stronie Wykonawcy, z tym zastrzeżeniem, że w przypadku odstąpienia od Umowy / rozwiązania lub wygaśnięcia Umowy, w wyniku którego doszło do realizacji dostaw rezerwowych, odszkodowanie uwzględnione zostaje w zastrzeżonych w niniejszym paragrafie karach umownych, a odszkodowanie przewyższające naliczone odpowiednio kary umowne zastrzeżone jest zgodnie z ust. 10 niniejszego paragrafu.</w:t>
      </w:r>
    </w:p>
    <w:p w14:paraId="221815D5" w14:textId="77777777" w:rsidR="00E97775" w:rsidRPr="006C44D0" w:rsidRDefault="001A17AA" w:rsidP="006C44D0">
      <w:pPr>
        <w:pStyle w:val="Standard"/>
        <w:numPr>
          <w:ilvl w:val="0"/>
          <w:numId w:val="59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sz w:val="22"/>
          <w:szCs w:val="22"/>
        </w:rPr>
        <w:t>Kary umowne z różnych tytułów mogą podlegać sumowaniu, z zastrzeżeniem zapisów ust.9</w:t>
      </w:r>
    </w:p>
    <w:p w14:paraId="110A403C" w14:textId="77777777" w:rsidR="00E97775" w:rsidRPr="006C44D0" w:rsidRDefault="001A17AA" w:rsidP="006C44D0">
      <w:pPr>
        <w:pStyle w:val="Standard"/>
        <w:numPr>
          <w:ilvl w:val="0"/>
          <w:numId w:val="59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sz w:val="22"/>
          <w:szCs w:val="22"/>
        </w:rPr>
        <w:t>Łączna maksymalna wysokość kar umownych, których mogą dochodzić strony wynosi 40 % wynagrodzenia umownego brutto, określonego w § 11 ust. 4 Umowy.</w:t>
      </w:r>
    </w:p>
    <w:p w14:paraId="514EE595" w14:textId="77777777" w:rsidR="00E97775" w:rsidRPr="006C44D0" w:rsidRDefault="001A17AA" w:rsidP="006C44D0">
      <w:pPr>
        <w:pStyle w:val="Standard"/>
        <w:numPr>
          <w:ilvl w:val="0"/>
          <w:numId w:val="59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sz w:val="22"/>
          <w:szCs w:val="22"/>
        </w:rPr>
        <w:t>Kary umowne nie wyłączają prawa dochodzenia przez Strony odszkodowania przewyższającego wysokość zastrzeżonych kar umownych, na zasadach ogólnych Kodeksu cywilnego.</w:t>
      </w:r>
    </w:p>
    <w:p w14:paraId="5ACA7046" w14:textId="77777777" w:rsidR="00E97775" w:rsidRPr="006C44D0" w:rsidRDefault="00E97775" w:rsidP="006C44D0">
      <w:pPr>
        <w:pStyle w:val="Standard"/>
        <w:tabs>
          <w:tab w:val="left" w:pos="789"/>
        </w:tabs>
        <w:spacing w:before="0"/>
        <w:ind w:left="426" w:hanging="284"/>
        <w:rPr>
          <w:rFonts w:asciiTheme="minorHAnsi" w:hAnsiTheme="minorHAnsi" w:cstheme="minorHAnsi"/>
          <w:color w:val="000000"/>
          <w:sz w:val="22"/>
          <w:szCs w:val="22"/>
          <w:lang w:bidi="pl-PL"/>
        </w:rPr>
      </w:pPr>
    </w:p>
    <w:p w14:paraId="234223E5" w14:textId="77777777" w:rsidR="00E97775" w:rsidRPr="006C44D0" w:rsidRDefault="001A17AA" w:rsidP="006C44D0">
      <w:pPr>
        <w:pStyle w:val="Standard"/>
        <w:spacing w:before="0"/>
        <w:ind w:hanging="284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sz w:val="22"/>
          <w:szCs w:val="22"/>
        </w:rPr>
        <w:t>§ 20</w:t>
      </w:r>
    </w:p>
    <w:p w14:paraId="3B67C256" w14:textId="77777777" w:rsidR="00E97775" w:rsidRPr="006C44D0" w:rsidRDefault="001A17AA" w:rsidP="006C44D0">
      <w:pPr>
        <w:pStyle w:val="Standard"/>
        <w:numPr>
          <w:ilvl w:val="0"/>
          <w:numId w:val="84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bookmarkStart w:id="19" w:name="Bookmark12"/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>Wykonawca na moment zawarcia Umowy jest zarejestrowanym czynnym podatnikiem podatku VAT.</w:t>
      </w:r>
    </w:p>
    <w:p w14:paraId="16973549" w14:textId="77777777" w:rsidR="00E97775" w:rsidRPr="006C44D0" w:rsidRDefault="001A17AA" w:rsidP="006C44D0">
      <w:pPr>
        <w:pStyle w:val="Standard"/>
        <w:numPr>
          <w:ilvl w:val="0"/>
          <w:numId w:val="4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 xml:space="preserve"> Wykonawca zobowiązuje się, że w przypadku wykreślenia go z rejestru podatników VAT czynnych, niezwłocznie zawiadomi o tym fakcie Zamawiającego i z tytułu świadczonych usług wystawi rachunek na kwotę netto.</w:t>
      </w:r>
    </w:p>
    <w:p w14:paraId="41E3F568" w14:textId="77777777" w:rsidR="00E97775" w:rsidRPr="006C44D0" w:rsidRDefault="001A17AA" w:rsidP="006C44D0">
      <w:pPr>
        <w:pStyle w:val="Standard"/>
        <w:numPr>
          <w:ilvl w:val="0"/>
          <w:numId w:val="4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>W przypadku naruszenia powyższego zobowiązania Wykonawca zobowiązuje się do zapłaty na rzecz Zamawiającego kwoty stanowiącej równowartość podatku VAT, w stosunku do której Zamawiający utracił prawo do odliczenia, powiększonej o odsetki zapłacone do Urzędu Skarbowego przez Zamawiającego.</w:t>
      </w:r>
    </w:p>
    <w:p w14:paraId="614A5FFC" w14:textId="77777777" w:rsidR="00E97775" w:rsidRPr="006C44D0" w:rsidRDefault="001A17AA" w:rsidP="006C44D0">
      <w:pPr>
        <w:pStyle w:val="Standard"/>
        <w:numPr>
          <w:ilvl w:val="0"/>
          <w:numId w:val="4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 xml:space="preserve"> Wykonawca wyraża zgodę na potracenie przez Zamawiającego/Odbiorcę ww. kwoty z należnego mu wynagrodzenia.</w:t>
      </w:r>
    </w:p>
    <w:p w14:paraId="7D513224" w14:textId="77777777" w:rsidR="00E97775" w:rsidRPr="006C44D0" w:rsidRDefault="001A17AA" w:rsidP="006C44D0">
      <w:pPr>
        <w:pStyle w:val="Standard"/>
        <w:numPr>
          <w:ilvl w:val="0"/>
          <w:numId w:val="4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 xml:space="preserve"> Wykonawca zobowiązuje się w przypadku ponownego wpisania go do rejestru podatników VAT </w:t>
      </w: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lastRenderedPageBreak/>
        <w:t>czynnych, niezwłocznie zawiadomić o tym fakcie Zamawiającego/Odbiorcę, pod rygorem odpowiedzialności za szkody (utracone korzyści) powstałe w wyniku zaniedbania tego obowiązku.</w:t>
      </w:r>
    </w:p>
    <w:p w14:paraId="2EFD88FD" w14:textId="7BBEF048" w:rsidR="00E97775" w:rsidRPr="006C44D0" w:rsidRDefault="001A17AA" w:rsidP="006C44D0">
      <w:pPr>
        <w:pStyle w:val="Standard"/>
        <w:numPr>
          <w:ilvl w:val="0"/>
          <w:numId w:val="42"/>
        </w:numPr>
        <w:tabs>
          <w:tab w:val="left" w:pos="710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 xml:space="preserve">Oświadczenie Wykonawcy dotyczące jego statusu podatnika podatku VAT stanowi Załącznik nr </w:t>
      </w:r>
      <w:r w:rsidR="0027416E"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>….</w:t>
      </w: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>do Umowy.</w:t>
      </w:r>
    </w:p>
    <w:p w14:paraId="4F7D19C4" w14:textId="77777777" w:rsidR="00E97775" w:rsidRPr="006C44D0" w:rsidRDefault="00E97775" w:rsidP="006C44D0">
      <w:pPr>
        <w:pStyle w:val="Akapitzlist"/>
        <w:spacing w:before="0"/>
        <w:ind w:left="0"/>
        <w:jc w:val="center"/>
        <w:rPr>
          <w:rFonts w:asciiTheme="minorHAnsi" w:eastAsia="Calibri" w:hAnsiTheme="minorHAnsi" w:cstheme="minorHAnsi"/>
          <w:b/>
          <w:sz w:val="22"/>
          <w:szCs w:val="22"/>
          <w:shd w:val="clear" w:color="auto" w:fill="FFFF00"/>
        </w:rPr>
      </w:pPr>
    </w:p>
    <w:bookmarkEnd w:id="19"/>
    <w:p w14:paraId="0D525577" w14:textId="77777777" w:rsidR="00E97775" w:rsidRPr="006C44D0" w:rsidRDefault="001A17AA" w:rsidP="006C44D0">
      <w:pPr>
        <w:pStyle w:val="Akapitzlist"/>
        <w:spacing w:before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eastAsia="Calibri" w:hAnsiTheme="minorHAnsi" w:cstheme="minorHAnsi"/>
          <w:b/>
          <w:sz w:val="22"/>
          <w:szCs w:val="22"/>
        </w:rPr>
        <w:t>Obowiązek informacyjny RODO</w:t>
      </w:r>
    </w:p>
    <w:p w14:paraId="2AA560DE" w14:textId="77777777" w:rsidR="00E97775" w:rsidRPr="006C44D0" w:rsidRDefault="001A17AA" w:rsidP="006C44D0">
      <w:pPr>
        <w:pStyle w:val="Akapitzlist"/>
        <w:spacing w:before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21</w:t>
      </w:r>
    </w:p>
    <w:p w14:paraId="2581E5B0" w14:textId="77777777" w:rsidR="00E97775" w:rsidRPr="006C44D0" w:rsidRDefault="001A17AA" w:rsidP="006C44D0">
      <w:pPr>
        <w:pStyle w:val="Akapitzlist"/>
        <w:spacing w:before="0"/>
        <w:ind w:left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Każda ze Stron Umowy zobowiązana jest do realizacji obowiązków informacyjnych określonych przepisami Rozporządzenia Parlamentu Europejskiego i Rady (UE) 2016/679 z dnia 27 kwietnia 2016 roku w sprawie ochrony osób fizycznych w związku z przetwarzaniem danych osobowych i w sprawie swobodnego przepływu takich danych oraz uchylenie dyrektywy 95/46/WE w zakresie w nim wskazanym.</w:t>
      </w:r>
    </w:p>
    <w:p w14:paraId="03555DE5" w14:textId="77777777" w:rsidR="00E97775" w:rsidRPr="006C44D0" w:rsidRDefault="00E97775" w:rsidP="006C44D0">
      <w:pPr>
        <w:pStyle w:val="Standard"/>
        <w:keepNext/>
        <w:keepLines/>
        <w:spacing w:before="0"/>
        <w:outlineLvl w:val="2"/>
        <w:rPr>
          <w:rFonts w:asciiTheme="minorHAnsi" w:hAnsiTheme="minorHAnsi" w:cstheme="minorHAnsi"/>
          <w:b/>
          <w:sz w:val="22"/>
          <w:szCs w:val="22"/>
        </w:rPr>
      </w:pPr>
    </w:p>
    <w:p w14:paraId="7CFFBC35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sz w:val="22"/>
          <w:szCs w:val="22"/>
        </w:rPr>
        <w:t>§ 22</w:t>
      </w:r>
    </w:p>
    <w:p w14:paraId="79E428ED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Wykonawca oświadcza, że informacje zawarte w jego uprzednim oświadczeniu z dnia ……………………….r. co do tego, że żaden z jego podwykonawców i dostawców, w przypadku gdy przypada na nich ponad 10% wartości zamówienia, nie należy do żadnej z kategorii podmiotów, o których mowa w art. 5k Rozporządzenia Rady (UE) nr 833/2014 z dnia 31 lipca 2014 r. dotyczącego środków ograniczających w związku z działaniami Rosji destabilizującymi sytuację na Ukrainie w brzmieniu nadanym Rozporządzeniem Rady (UE) 2022/576 z dnia 8 kwietnia 2022 r. w sprawie zmiany rozporządzenia (UE) nr 833/2014 dotyczącego środków ograniczających w związku z działaniami Rosji destabilizującymi sytuację na Ukrainie – są nadal aktualne. Wykonawca zobowiązuję się do niezwłocznego zawiadomienia Zamawiającego w przypadku wszelkich zmian w tym zakresie.</w:t>
      </w:r>
      <w:bookmarkStart w:id="20" w:name="Bookmark13"/>
    </w:p>
    <w:p w14:paraId="4102FD9D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/>
          <w:sz w:val="22"/>
          <w:szCs w:val="22"/>
        </w:rPr>
      </w:pPr>
    </w:p>
    <w:p w14:paraId="2AC85112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Postanowienia końcowe</w:t>
      </w:r>
    </w:p>
    <w:p w14:paraId="61DADBA1" w14:textId="77777777" w:rsidR="00E97775" w:rsidRPr="006C44D0" w:rsidRDefault="001A17AA" w:rsidP="006C44D0">
      <w:pPr>
        <w:pStyle w:val="Standard"/>
        <w:keepNext/>
        <w:keepLines/>
        <w:spacing w:before="0"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  <w:lang w:bidi="pl-PL"/>
        </w:rPr>
        <w:t>§ 23</w:t>
      </w:r>
      <w:bookmarkEnd w:id="20"/>
    </w:p>
    <w:p w14:paraId="2428A341" w14:textId="77777777" w:rsidR="00E97775" w:rsidRPr="006C44D0" w:rsidRDefault="001A17AA" w:rsidP="006C44D0">
      <w:pPr>
        <w:pStyle w:val="Standard"/>
        <w:numPr>
          <w:ilvl w:val="0"/>
          <w:numId w:val="85"/>
        </w:numPr>
        <w:tabs>
          <w:tab w:val="left" w:pos="720"/>
        </w:tabs>
        <w:spacing w:before="0"/>
        <w:ind w:left="360" w:firstLin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Zamawiający nie wyraża zgody na cesję wierzytelności wynikających z Umowy.</w:t>
      </w:r>
    </w:p>
    <w:p w14:paraId="460BC071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720"/>
        </w:tabs>
        <w:spacing w:before="0"/>
        <w:ind w:left="360" w:firstLin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Zamawiającemu w trakcie trwania Umowy przysługuje uprawnienie żądania od Wykonawcy oświadczeń potwierdzających posiadanie umów i uprawnień, o których mowa w § 3 Umowy. W sytuacji budzącej uzasadnione wątpliwości Zamawiającego/Odbiorcy co do możliwości realizowania przez Wykonawcę przedmiotu zamówienia (w szczególności uzyskania informacji o objęciu dostawami rezerwowymi pomimo wcześniejszego pozytywnego przeprowadzenia procedury zmiany sprzedawcy, bądź opublikowania przez OSD informacji o zawieszeniu realizacji Umowy GUD) Wykonawca zobowiązany jest (na wezwanie Zamawiającego/Odbiorcy) dostarczyć Zamawiającemu/Odbiorcy (w formie elektronicznej) dokumenty potwierdzające zdolność realizowania Umowy. Nie przedłożenie żądanych oświadczeń / dokumentów w terminie 3 dni roboczych od daty otrzymania wezwania (przesłanego do Wykonawcy drogą elektroniczną na wskazany w ust. 7 poniżej adres e-mail) będzie rozumiane jako utrata uprawnień.</w:t>
      </w:r>
    </w:p>
    <w:p w14:paraId="4BE281FF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720"/>
        </w:tabs>
        <w:spacing w:before="0"/>
        <w:ind w:left="360" w:firstLin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Wykonawca odpowiada za działania, uchybienia i zaniedbania podwykonawcy, jak za swoje działania lub zaniechania.</w:t>
      </w:r>
    </w:p>
    <w:p w14:paraId="4BA1F066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720"/>
        </w:tabs>
        <w:spacing w:before="0"/>
        <w:ind w:left="360" w:firstLin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Wykonawca zobowiązuje się dokonać zgłoszenia Umowy do OSD w terminie umożliwiającym rozpoczęcie dostaw zgodnie z § 15 ust. 1 Umowy (z uwzględnieniem konieczności przeprowadzenia procedury zmiany sprzedawcy oraz zgłoszenia ewentualnej reklamacji) w oparciu o dane uzyskane od Zamawiającego.</w:t>
      </w:r>
    </w:p>
    <w:p w14:paraId="1E904DF3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720"/>
        </w:tabs>
        <w:spacing w:before="0"/>
        <w:ind w:left="360" w:firstLin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Strony ustalają, że:</w:t>
      </w:r>
    </w:p>
    <w:p w14:paraId="210B3567" w14:textId="77777777" w:rsidR="00E97775" w:rsidRPr="006C44D0" w:rsidRDefault="001A17AA" w:rsidP="006C44D0">
      <w:pPr>
        <w:pStyle w:val="Standard"/>
        <w:numPr>
          <w:ilvl w:val="0"/>
          <w:numId w:val="86"/>
        </w:numPr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zwiększenie lub zmniejszenie ilości punktów poboru wymienionych enumeratywnie w Załączniku nr 1</w:t>
      </w:r>
      <w:r w:rsidRPr="006C44D0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6C44D0">
        <w:rPr>
          <w:rFonts w:asciiTheme="minorHAnsi" w:hAnsiTheme="minorHAnsi" w:cstheme="minorHAnsi"/>
          <w:bCs/>
          <w:sz w:val="22"/>
          <w:szCs w:val="22"/>
        </w:rPr>
        <w:t>do niniejszej Umowy,</w:t>
      </w:r>
    </w:p>
    <w:p w14:paraId="460C66E4" w14:textId="77777777" w:rsidR="00E97775" w:rsidRPr="006C44D0" w:rsidRDefault="001A17AA" w:rsidP="006C44D0">
      <w:pPr>
        <w:pStyle w:val="Standard"/>
        <w:numPr>
          <w:ilvl w:val="0"/>
          <w:numId w:val="60"/>
        </w:numPr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zmiana nazwy punktu poboru energii elektrycznej wymienionego w Załączniku nr 1</w:t>
      </w:r>
      <w:r w:rsidRPr="006C44D0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6C44D0">
        <w:rPr>
          <w:rFonts w:asciiTheme="minorHAnsi" w:hAnsiTheme="minorHAnsi" w:cstheme="minorHAnsi"/>
          <w:bCs/>
          <w:sz w:val="22"/>
          <w:szCs w:val="22"/>
        </w:rPr>
        <w:t>do Umowy,</w:t>
      </w:r>
    </w:p>
    <w:p w14:paraId="64D414B0" w14:textId="77777777" w:rsidR="00E97775" w:rsidRPr="006C44D0" w:rsidRDefault="001A17AA" w:rsidP="006C44D0">
      <w:pPr>
        <w:pStyle w:val="Standard"/>
        <w:numPr>
          <w:ilvl w:val="0"/>
          <w:numId w:val="60"/>
        </w:numPr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zmiana danych Odbiorcy/ Odbiorcy faktury,</w:t>
      </w:r>
    </w:p>
    <w:p w14:paraId="372A984D" w14:textId="77777777" w:rsidR="00E97775" w:rsidRPr="006C44D0" w:rsidRDefault="001A17AA" w:rsidP="006C44D0">
      <w:pPr>
        <w:pStyle w:val="Standard"/>
        <w:numPr>
          <w:ilvl w:val="0"/>
          <w:numId w:val="60"/>
        </w:numPr>
        <w:spacing w:before="0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zmiana grupy taryfowej,</w:t>
      </w:r>
    </w:p>
    <w:p w14:paraId="78219F2E" w14:textId="77777777" w:rsidR="00E97775" w:rsidRPr="006C44D0" w:rsidRDefault="001A17AA" w:rsidP="006C44D0">
      <w:pPr>
        <w:pStyle w:val="Standard"/>
        <w:spacing w:before="0"/>
        <w:ind w:left="284"/>
        <w:rPr>
          <w:rFonts w:asciiTheme="minorHAnsi" w:hAnsiTheme="minorHAnsi" w:cstheme="minorHAnsi"/>
          <w:sz w:val="22"/>
          <w:szCs w:val="22"/>
        </w:rPr>
      </w:pPr>
      <w:bookmarkStart w:id="21" w:name="Bookmark14"/>
      <w:r w:rsidRPr="006C44D0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dokonywane będzie w formie aneksu zawieranego samodzielnie przez poszczególnych Zamawiających/Odbiorców wymienionych w Załączniku nr 1 do Umowy, których zmiana/y dotyczą, bez renegocjacji warunków Umowy, z takim zastrzeżeniem, że zmiana taryfy może nastąpić wyłącznie w obrębie grup taryfowych ujętych w SWZ oraz po dokonaniu tych zmian u Operatora Systemu Dystrybucyjnego. O ile Strony nie postanowią inaczej, zapisy § 6 stosuje się odpowiednio, a </w:t>
      </w:r>
      <w:bookmarkEnd w:id="21"/>
      <w:r w:rsidRPr="006C44D0">
        <w:rPr>
          <w:rFonts w:asciiTheme="minorHAnsi" w:hAnsiTheme="minorHAnsi" w:cstheme="minorHAnsi"/>
          <w:bCs/>
          <w:sz w:val="22"/>
          <w:szCs w:val="22"/>
        </w:rPr>
        <w:t>czynności zmierzające do wdrożenia postanowień aneksu Wykonawca podejmie bez zbędnej zwłoki.</w:t>
      </w:r>
    </w:p>
    <w:p w14:paraId="3CE4A66A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W przypadku zmian w zakresie Odbiorcy/ Odbiorcy faktury, Zamawiający udzieli Wykonawcy stosownych pełnomocnictw do przeprowadzenia niezbędnych czynności prawnych, w tym do złożenia wniosków o zwarcie umów o świadczenie usług dystrybucji.</w:t>
      </w:r>
    </w:p>
    <w:p w14:paraId="2AD11058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>Osobą/osobami do kontaktu w sprawie realizacji postanowień Umowy ze strony Wykonawcy będzie: ……………, tel. ……………………, e-mail: ……………………………………</w:t>
      </w:r>
    </w:p>
    <w:p w14:paraId="316CBFA9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>Osobą/osobami do kontaktu w sprawie realizacji postanowień Umowy ze strony Zamawiającego będzie: ……………, tel. ……………………, e-mail: ……………………………………</w:t>
      </w:r>
    </w:p>
    <w:p w14:paraId="34017902" w14:textId="77777777" w:rsidR="00E97775" w:rsidRPr="006C44D0" w:rsidRDefault="001A17AA" w:rsidP="006C44D0">
      <w:pPr>
        <w:pStyle w:val="Akapitzlist"/>
        <w:numPr>
          <w:ilvl w:val="0"/>
          <w:numId w:val="61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color w:val="000000"/>
          <w:sz w:val="22"/>
          <w:szCs w:val="22"/>
          <w:lang w:bidi="pl-PL"/>
        </w:rPr>
        <w:t>W przypadku zmiany osoby upoważnionej do stałego kontaktu w sprawie realizacji przedmiotu Umowy, Strona, której dotyczy zmiana powiadomi druga Stronę pisemnie o tym fakcie, w terminie 7 dni od daty zmiany, jednocześnie wyznaczając kolejną osobę/y do kontaktów, bez koniczności sporządzenia aneksu do Umowy.</w:t>
      </w:r>
    </w:p>
    <w:p w14:paraId="378C0790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Korespondencję związaną z realizacją Umowy Wykonawca kierować będzie na adres właściwego Zamawiającego, którego korespondencja dotyczy. Korespondencję związaną z płatnościami Wykonawca kierować będzie na adresy wskazane do przesyłania faktur.</w:t>
      </w:r>
    </w:p>
    <w:p w14:paraId="120ADDE1" w14:textId="77777777" w:rsidR="00E97775" w:rsidRPr="006C44D0" w:rsidRDefault="001A17AA" w:rsidP="006C44D0">
      <w:pPr>
        <w:pStyle w:val="Standard"/>
        <w:numPr>
          <w:ilvl w:val="0"/>
          <w:numId w:val="61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Wszelkie zmiany i uzupełnienia Umowy wymagają formy elektronicznej pod rygorem nieważności, z zastrzeżeniem zapisów §17 ust. 1 oraz § 23 ust. 9 Umowy.</w:t>
      </w:r>
    </w:p>
    <w:p w14:paraId="45EECDEA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 xml:space="preserve">W zakresie nieuregulowanym Umową stosuje się przepisy Kodeksu Cywilnego, Ustawy Pe wraz z aktami wykonawczymi, Ustawy </w:t>
      </w:r>
      <w:proofErr w:type="spellStart"/>
      <w:r w:rsidRPr="006C44D0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6C44D0">
        <w:rPr>
          <w:rFonts w:asciiTheme="minorHAnsi" w:hAnsiTheme="minorHAnsi" w:cstheme="minorHAnsi"/>
          <w:bCs/>
          <w:sz w:val="22"/>
          <w:szCs w:val="22"/>
        </w:rPr>
        <w:t xml:space="preserve"> oraz inne powszechnie obowiązujące przepisy prawa.</w:t>
      </w:r>
    </w:p>
    <w:p w14:paraId="755E674A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</w:rPr>
        <w:t>Spory, które mogą wyniknąć ze stosunku objętego Umową Strony poddają pod rozstrzygnięcie sądowi właściwemu dla siedziby Zamawiającego.</w:t>
      </w:r>
    </w:p>
    <w:p w14:paraId="41AD878E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  <w:lang w:bidi="pl-PL"/>
        </w:rPr>
        <w:t>Umowę sporządzono w formie elektronicznej.</w:t>
      </w:r>
    </w:p>
    <w:p w14:paraId="39362E39" w14:textId="77777777" w:rsidR="00E97775" w:rsidRPr="006C44D0" w:rsidRDefault="001A17AA" w:rsidP="006C44D0">
      <w:pPr>
        <w:pStyle w:val="Standard"/>
        <w:numPr>
          <w:ilvl w:val="0"/>
          <w:numId w:val="61"/>
        </w:numPr>
        <w:tabs>
          <w:tab w:val="left" w:pos="568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 Integralną częścią Umowy są następujące załączniki:</w:t>
      </w:r>
    </w:p>
    <w:p w14:paraId="6E98202A" w14:textId="77777777" w:rsidR="00E97775" w:rsidRPr="006C44D0" w:rsidRDefault="001A17AA" w:rsidP="006C44D0">
      <w:pPr>
        <w:pStyle w:val="Akapitzlist"/>
        <w:numPr>
          <w:ilvl w:val="0"/>
          <w:numId w:val="87"/>
        </w:numPr>
        <w:tabs>
          <w:tab w:val="left" w:pos="1080"/>
          <w:tab w:val="left" w:pos="1363"/>
        </w:tabs>
        <w:spacing w:before="0"/>
        <w:rPr>
          <w:rFonts w:asciiTheme="minorHAnsi" w:hAnsiTheme="minorHAnsi" w:cstheme="minorHAnsi"/>
          <w:sz w:val="22"/>
          <w:szCs w:val="22"/>
        </w:rPr>
      </w:pPr>
      <w:bookmarkStart w:id="22" w:name="Bookmark15"/>
      <w:r w:rsidRPr="006C44D0">
        <w:rPr>
          <w:rFonts w:asciiTheme="minorHAnsi" w:hAnsiTheme="minorHAnsi" w:cstheme="minorHAnsi"/>
          <w:bCs/>
          <w:sz w:val="22"/>
          <w:szCs w:val="22"/>
          <w:lang w:bidi="pl-PL"/>
        </w:rPr>
        <w:t>Załącznik nr 1 – Wykaz PPE,</w:t>
      </w:r>
    </w:p>
    <w:p w14:paraId="5D16D4D5" w14:textId="77777777" w:rsidR="00E97775" w:rsidRPr="006C44D0" w:rsidRDefault="001A17AA" w:rsidP="006C44D0">
      <w:pPr>
        <w:pStyle w:val="Akapitzlist"/>
        <w:numPr>
          <w:ilvl w:val="0"/>
          <w:numId w:val="62"/>
        </w:numPr>
        <w:tabs>
          <w:tab w:val="left" w:pos="1080"/>
          <w:tab w:val="left" w:pos="1363"/>
        </w:tabs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Cs/>
          <w:sz w:val="22"/>
          <w:szCs w:val="22"/>
          <w:lang w:bidi="pl-PL"/>
        </w:rPr>
        <w:t>Załącznik nr 2 - Pełnomocnictwo,</w:t>
      </w:r>
    </w:p>
    <w:bookmarkEnd w:id="22"/>
    <w:p w14:paraId="4FEFC6AB" w14:textId="77777777" w:rsidR="00E97775" w:rsidRPr="006C44D0" w:rsidRDefault="00E97775" w:rsidP="006C44D0">
      <w:pPr>
        <w:pStyle w:val="Standard"/>
        <w:tabs>
          <w:tab w:val="left" w:pos="568"/>
        </w:tabs>
        <w:spacing w:before="0"/>
        <w:ind w:left="284"/>
        <w:rPr>
          <w:rFonts w:asciiTheme="minorHAnsi" w:hAnsiTheme="minorHAnsi" w:cstheme="minorHAnsi"/>
          <w:sz w:val="22"/>
          <w:szCs w:val="22"/>
          <w:lang w:bidi="pl-PL"/>
        </w:rPr>
      </w:pPr>
    </w:p>
    <w:p w14:paraId="3CA57F6A" w14:textId="77777777" w:rsidR="00E97775" w:rsidRPr="006C44D0" w:rsidRDefault="00E97775" w:rsidP="006C44D0">
      <w:pPr>
        <w:pStyle w:val="Standard"/>
        <w:tabs>
          <w:tab w:val="left" w:pos="284"/>
        </w:tabs>
        <w:spacing w:before="0"/>
        <w:rPr>
          <w:rFonts w:asciiTheme="minorHAnsi" w:hAnsiTheme="minorHAnsi" w:cstheme="minorHAnsi"/>
          <w:sz w:val="22"/>
          <w:szCs w:val="22"/>
        </w:rPr>
      </w:pPr>
    </w:p>
    <w:p w14:paraId="3415D190" w14:textId="77777777" w:rsidR="00E97775" w:rsidRPr="006C44D0" w:rsidRDefault="001A17AA" w:rsidP="006C44D0">
      <w:pPr>
        <w:pStyle w:val="Standard"/>
        <w:tabs>
          <w:tab w:val="left" w:pos="1446"/>
        </w:tabs>
        <w:spacing w:before="0"/>
        <w:ind w:left="720"/>
        <w:rPr>
          <w:rFonts w:asciiTheme="minorHAnsi" w:hAnsiTheme="minorHAnsi" w:cstheme="minorHAnsi"/>
          <w:sz w:val="22"/>
          <w:szCs w:val="22"/>
        </w:rPr>
      </w:pPr>
      <w:bookmarkStart w:id="23" w:name="Bookmark16"/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>Z</w:t>
      </w:r>
      <w:bookmarkEnd w:id="23"/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>amawiający</w:t>
      </w:r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ab/>
      </w:r>
      <w:r w:rsidRPr="006C44D0">
        <w:rPr>
          <w:rFonts w:asciiTheme="minorHAnsi" w:hAnsiTheme="minorHAnsi" w:cstheme="minorHAnsi"/>
          <w:b/>
          <w:color w:val="000000"/>
          <w:sz w:val="22"/>
          <w:szCs w:val="22"/>
          <w:lang w:bidi="pl-PL"/>
        </w:rPr>
        <w:tab/>
        <w:t>Wykonawca</w:t>
      </w:r>
    </w:p>
    <w:p w14:paraId="441542CD" w14:textId="77777777" w:rsidR="00E97775" w:rsidRPr="006C44D0" w:rsidRDefault="00E97775" w:rsidP="006C44D0">
      <w:pPr>
        <w:pStyle w:val="Standard"/>
        <w:spacing w:befor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EB082DE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4997B07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F11A977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039EFF9E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05C10B85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9E3ACDB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Cs/>
          <w:sz w:val="22"/>
          <w:szCs w:val="22"/>
        </w:rPr>
        <w:sectPr w:rsidR="00E97775" w:rsidRPr="006C44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</w:sectPr>
      </w:pPr>
    </w:p>
    <w:p w14:paraId="0E6B289A" w14:textId="77777777" w:rsidR="00E97775" w:rsidRPr="006C44D0" w:rsidRDefault="001A17AA" w:rsidP="006C44D0">
      <w:pPr>
        <w:pStyle w:val="Standard"/>
        <w:spacing w:before="0"/>
        <w:jc w:val="right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1 do umowy sprzedaży energii elektrycznej</w:t>
      </w:r>
    </w:p>
    <w:p w14:paraId="400143A8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10715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375"/>
        <w:gridCol w:w="567"/>
        <w:gridCol w:w="740"/>
        <w:gridCol w:w="1418"/>
        <w:gridCol w:w="1276"/>
        <w:gridCol w:w="709"/>
        <w:gridCol w:w="1559"/>
        <w:gridCol w:w="704"/>
        <w:gridCol w:w="946"/>
        <w:gridCol w:w="793"/>
      </w:tblGrid>
      <w:tr w:rsidR="00527825" w:rsidRPr="006C44D0" w14:paraId="4E6410F4" w14:textId="77777777" w:rsidTr="00527825">
        <w:trPr>
          <w:trHeight w:val="4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AF2BCF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left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Lp.</w:t>
            </w:r>
          </w:p>
        </w:tc>
        <w:tc>
          <w:tcPr>
            <w:tcW w:w="2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30A0A7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Nazwa obiektu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901BA3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Kod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80DE28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Poczta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D7893B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Miejscowość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8A16F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Adres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5E2B0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Nr posesji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A638BA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Numer PPE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DB19A8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Grupa taryfowa</w:t>
            </w:r>
          </w:p>
        </w:tc>
        <w:tc>
          <w:tcPr>
            <w:tcW w:w="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3EC98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Moc umowna [kW]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83D49" w14:textId="77777777" w:rsidR="00527825" w:rsidRPr="006C44D0" w:rsidRDefault="00527825" w:rsidP="006C44D0">
            <w:pPr>
              <w:widowControl/>
              <w:suppressAutoHyphens w:val="0"/>
              <w:autoSpaceDN/>
              <w:spacing w:before="0"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C44D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Zużycie energii [MWh]</w:t>
            </w:r>
          </w:p>
        </w:tc>
      </w:tr>
    </w:tbl>
    <w:p w14:paraId="0B5E41F2" w14:textId="77777777" w:rsidR="00E97775" w:rsidRPr="006C44D0" w:rsidRDefault="00E97775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A1489E7" w14:textId="0669BE14" w:rsidR="00E97775" w:rsidRPr="006C44D0" w:rsidDel="00464756" w:rsidRDefault="00E97775" w:rsidP="006C44D0">
      <w:pPr>
        <w:pStyle w:val="Standard"/>
        <w:spacing w:before="0"/>
        <w:jc w:val="right"/>
        <w:rPr>
          <w:del w:id="24" w:author="Agnieszka Bagińska-Gorczyca" w:date="2023-11-21T13:44:00Z"/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0FB241B" w14:textId="5B94B235" w:rsidR="00E97775" w:rsidRPr="006C44D0" w:rsidDel="00464756" w:rsidRDefault="00E97775" w:rsidP="006C44D0">
      <w:pPr>
        <w:pStyle w:val="Standard"/>
        <w:spacing w:before="0"/>
        <w:jc w:val="right"/>
        <w:rPr>
          <w:del w:id="25" w:author="Agnieszka Bagińska-Gorczyca" w:date="2023-11-21T13:44:00Z"/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DA4FAB1" w14:textId="3ABB1FE7" w:rsidR="00E97775" w:rsidRPr="006C44D0" w:rsidDel="00464756" w:rsidRDefault="00E97775" w:rsidP="006C44D0">
      <w:pPr>
        <w:pStyle w:val="Standard"/>
        <w:spacing w:before="0"/>
        <w:jc w:val="right"/>
        <w:rPr>
          <w:del w:id="26" w:author="Agnieszka Bagińska-Gorczyca" w:date="2023-11-21T13:45:00Z"/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D32652B" w14:textId="5330F377" w:rsidR="00E97775" w:rsidRPr="006C44D0" w:rsidDel="00464756" w:rsidRDefault="00E97775" w:rsidP="006C44D0">
      <w:pPr>
        <w:pStyle w:val="Standard"/>
        <w:spacing w:before="0"/>
        <w:jc w:val="right"/>
        <w:rPr>
          <w:del w:id="27" w:author="Agnieszka Bagińska-Gorczyca" w:date="2023-11-21T13:45:00Z"/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48CC1AC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B3060E2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98DD177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5DAEFF4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CD9F85C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0072F7C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022E2BB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19D9229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5AA5AFE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8ACD423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607F369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B48F65A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5E9BDA2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D4AF855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25EA6FD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B14C232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EBEB73B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0D2D0BD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A5F9DF7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E46630A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864D4F5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D705ACB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B604B8F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BD19AA2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AFD700E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179CF54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CD420C1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AF7113F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F93DC9C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15AB679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21D0F15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D479BCB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44E40DA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C65C83F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62C4524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D46C78A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34F9584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FC56151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6E3DF9B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E5E51BB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50BE1AE" w14:textId="77777777" w:rsidR="00E1103B" w:rsidRDefault="00E1103B" w:rsidP="006C44D0">
      <w:pPr>
        <w:pStyle w:val="Standard"/>
        <w:spacing w:before="0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15FE8AE" w14:textId="13725AA3" w:rsidR="00E97775" w:rsidRPr="006C44D0" w:rsidRDefault="001A17AA" w:rsidP="006C44D0">
      <w:pPr>
        <w:pStyle w:val="Standard"/>
        <w:spacing w:before="0"/>
        <w:jc w:val="right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Załącznik nr 2 do umowy sprzedaży energii elektrycznej</w:t>
      </w:r>
    </w:p>
    <w:p w14:paraId="676E2EAE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901B064" w14:textId="406A2292" w:rsidR="00E97775" w:rsidRPr="006C44D0" w:rsidRDefault="006E3B83" w:rsidP="006C44D0">
      <w:pPr>
        <w:pStyle w:val="Standard"/>
        <w:spacing w:before="0"/>
        <w:jc w:val="right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  <w:lang w:eastAsia="zh-CN"/>
        </w:rPr>
        <w:t>_________</w:t>
      </w:r>
      <w:r w:rsidR="00527825" w:rsidRPr="006C44D0">
        <w:rPr>
          <w:rFonts w:asciiTheme="minorHAnsi" w:hAnsiTheme="minorHAnsi" w:cstheme="minorHAnsi"/>
          <w:sz w:val="22"/>
          <w:szCs w:val="22"/>
          <w:lang w:eastAsia="zh-CN"/>
        </w:rPr>
        <w:t>, dnia ........................</w:t>
      </w:r>
    </w:p>
    <w:p w14:paraId="20D8A460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  <w:lang w:val="de-DE" w:eastAsia="zh-CN"/>
        </w:rPr>
      </w:pPr>
    </w:p>
    <w:p w14:paraId="3226CB9F" w14:textId="77777777" w:rsidR="00E97775" w:rsidRPr="006C44D0" w:rsidRDefault="001A17AA" w:rsidP="006C44D0">
      <w:pPr>
        <w:pStyle w:val="Standard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PEŁNOMOCNICTWO</w:t>
      </w:r>
    </w:p>
    <w:p w14:paraId="155E56F3" w14:textId="77777777" w:rsidR="00E97775" w:rsidRPr="006C44D0" w:rsidRDefault="00E97775" w:rsidP="006C44D0">
      <w:pPr>
        <w:pStyle w:val="Standard"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</w:p>
    <w:tbl>
      <w:tblPr>
        <w:tblW w:w="88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993"/>
        <w:gridCol w:w="708"/>
        <w:gridCol w:w="1170"/>
        <w:gridCol w:w="1665"/>
        <w:gridCol w:w="1462"/>
        <w:gridCol w:w="1462"/>
      </w:tblGrid>
      <w:tr w:rsidR="00354651" w:rsidRPr="006C44D0" w14:paraId="78806542" w14:textId="767E26B0" w:rsidTr="00354651">
        <w:trPr>
          <w:trHeight w:val="340"/>
          <w:jc w:val="center"/>
        </w:trPr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A66FE" w14:textId="77777777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C44D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Mocodawca</w:t>
            </w:r>
          </w:p>
        </w:tc>
        <w:tc>
          <w:tcPr>
            <w:tcW w:w="99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DF962" w14:textId="217900CD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C44D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NIP</w:t>
            </w:r>
          </w:p>
        </w:tc>
        <w:tc>
          <w:tcPr>
            <w:tcW w:w="7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52003" w14:textId="5FB9818A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C4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Kod</w:t>
            </w:r>
          </w:p>
        </w:tc>
        <w:tc>
          <w:tcPr>
            <w:tcW w:w="117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9CCC8" w14:textId="4E899365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C4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</w:t>
            </w:r>
          </w:p>
        </w:tc>
        <w:tc>
          <w:tcPr>
            <w:tcW w:w="166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20F9D" w14:textId="06671140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C4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14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DDD6A6" w14:textId="10CD9431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C4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 posesji</w:t>
            </w:r>
          </w:p>
        </w:tc>
        <w:tc>
          <w:tcPr>
            <w:tcW w:w="14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14:paraId="609F2E10" w14:textId="1EABFA81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C4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email</w:t>
            </w:r>
          </w:p>
        </w:tc>
      </w:tr>
      <w:tr w:rsidR="00354651" w:rsidRPr="006C44D0" w14:paraId="150C9802" w14:textId="55B70D07" w:rsidTr="00354651">
        <w:trPr>
          <w:trHeight w:val="27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B995B3" w14:textId="42BD04EB" w:rsidR="00354651" w:rsidRPr="006C44D0" w:rsidRDefault="00354651" w:rsidP="006C44D0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B0F6A1" w14:textId="687288F4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F2490C" w14:textId="0CFCF3D4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E8FA93" w14:textId="5F22B0CE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E18923" w14:textId="50E5AFCB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56ABE1" w14:textId="1695DA3D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BB0FD" w14:textId="77777777" w:rsidR="00354651" w:rsidRPr="006C44D0" w:rsidRDefault="00354651" w:rsidP="006C44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F3030DD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6CF413D" w14:textId="72CC1B6C" w:rsidR="00E97775" w:rsidRPr="006C44D0" w:rsidRDefault="001A17AA" w:rsidP="006C44D0">
      <w:pPr>
        <w:pStyle w:val="Standard"/>
        <w:tabs>
          <w:tab w:val="left" w:pos="426"/>
          <w:tab w:val="center" w:pos="4678"/>
          <w:tab w:val="right" w:pos="9214"/>
        </w:tabs>
        <w:spacing w:before="0"/>
        <w:ind w:left="142"/>
        <w:rPr>
          <w:rFonts w:asciiTheme="minorHAnsi" w:hAnsiTheme="minorHAnsi" w:cstheme="minorHAnsi"/>
          <w:sz w:val="22"/>
          <w:szCs w:val="22"/>
        </w:rPr>
      </w:pPr>
      <w:bookmarkStart w:id="28" w:name="Bookmark18"/>
      <w:r w:rsidRPr="006C44D0">
        <w:rPr>
          <w:rFonts w:asciiTheme="minorHAnsi" w:hAnsiTheme="minorHAnsi" w:cstheme="minorHAnsi"/>
          <w:sz w:val="22"/>
          <w:szCs w:val="22"/>
          <w:lang w:eastAsia="zh-CN"/>
        </w:rPr>
        <w:t xml:space="preserve">reprezentowana przez </w:t>
      </w:r>
      <w:r w:rsidR="006E3B83" w:rsidRPr="006C44D0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__________</w:t>
      </w:r>
      <w:r w:rsidR="007A4D70" w:rsidRPr="006C44D0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 xml:space="preserve">    - </w:t>
      </w:r>
      <w:r w:rsidR="006E3B83" w:rsidRPr="006C44D0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___________________</w:t>
      </w:r>
    </w:p>
    <w:bookmarkEnd w:id="28"/>
    <w:p w14:paraId="2806886B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</w:p>
    <w:p w14:paraId="1DAC40BF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składa następujące oświadczenie:</w:t>
      </w:r>
    </w:p>
    <w:p w14:paraId="743CAAFD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</w:p>
    <w:p w14:paraId="56789050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Ja, niżej podpisany, udzielam pełnomocnictwa na rzecz:</w:t>
      </w:r>
    </w:p>
    <w:p w14:paraId="6A45362F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C3CA334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</w:rPr>
        <w:t>Nazwa Sprzedawcy, ulica .nr posesji, kod pocztowy, miejscowość, nr NIP:</w:t>
      </w:r>
    </w:p>
    <w:p w14:paraId="3D4E04F1" w14:textId="1903DD30" w:rsidR="00E97775" w:rsidRPr="006C44D0" w:rsidRDefault="00527825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color w:val="000000"/>
          <w:sz w:val="22"/>
          <w:szCs w:val="22"/>
        </w:rPr>
        <w:t>do:</w:t>
      </w:r>
    </w:p>
    <w:p w14:paraId="75205F8C" w14:textId="77777777" w:rsidR="00E97775" w:rsidRPr="006C44D0" w:rsidRDefault="00E97775" w:rsidP="006C44D0">
      <w:pPr>
        <w:pStyle w:val="Standard"/>
        <w:spacing w:before="0"/>
        <w:ind w:firstLine="357"/>
        <w:rPr>
          <w:rFonts w:asciiTheme="minorHAnsi" w:hAnsiTheme="minorHAnsi" w:cstheme="minorHAnsi"/>
          <w:color w:val="000000"/>
          <w:sz w:val="22"/>
          <w:szCs w:val="22"/>
        </w:rPr>
      </w:pPr>
    </w:p>
    <w:p w14:paraId="75FE816E" w14:textId="77777777" w:rsidR="00E97775" w:rsidRPr="006C44D0" w:rsidRDefault="001A17AA" w:rsidP="006C44D0">
      <w:pPr>
        <w:pStyle w:val="Standard"/>
        <w:numPr>
          <w:ilvl w:val="0"/>
          <w:numId w:val="88"/>
        </w:numPr>
        <w:tabs>
          <w:tab w:val="center" w:pos="4962"/>
          <w:tab w:val="right" w:pos="9498"/>
        </w:tabs>
        <w:spacing w:before="0"/>
        <w:ind w:left="426" w:right="20" w:hanging="426"/>
        <w:rPr>
          <w:rFonts w:asciiTheme="minorHAnsi" w:hAnsiTheme="minorHAnsi" w:cstheme="minorHAnsi"/>
          <w:sz w:val="22"/>
          <w:szCs w:val="22"/>
        </w:rPr>
      </w:pPr>
      <w:r w:rsidRPr="006C44D0">
        <w:rPr>
          <w:rStyle w:val="Teksttreci0"/>
          <w:rFonts w:asciiTheme="minorHAnsi" w:hAnsiTheme="minorHAnsi" w:cstheme="minorHAnsi"/>
          <w:sz w:val="22"/>
          <w:szCs w:val="22"/>
          <w:lang w:eastAsia="pl-PL"/>
        </w:rPr>
        <w:t>Powiadomienia właściwego Operatora Systemu Dystrybucyjnego o zawarciu umowy sprzedaży energii elektrycznej, oraz o planowanym terminie rozpoczęcia sprzedaży energii elektrycznej.</w:t>
      </w:r>
    </w:p>
    <w:p w14:paraId="3FB857AA" w14:textId="77777777" w:rsidR="00E97775" w:rsidRPr="006C44D0" w:rsidRDefault="001A17AA" w:rsidP="006C44D0">
      <w:pPr>
        <w:pStyle w:val="Standard"/>
        <w:numPr>
          <w:ilvl w:val="0"/>
          <w:numId w:val="26"/>
        </w:numPr>
        <w:tabs>
          <w:tab w:val="center" w:pos="4962"/>
          <w:tab w:val="right" w:pos="9498"/>
        </w:tabs>
        <w:spacing w:before="0"/>
        <w:ind w:left="426" w:right="20" w:hanging="426"/>
        <w:rPr>
          <w:rFonts w:asciiTheme="minorHAnsi" w:hAnsiTheme="minorHAnsi" w:cstheme="minorHAnsi"/>
          <w:sz w:val="22"/>
          <w:szCs w:val="22"/>
        </w:rPr>
      </w:pPr>
      <w:r w:rsidRPr="006C44D0">
        <w:rPr>
          <w:rStyle w:val="Teksttreci0"/>
          <w:rFonts w:asciiTheme="minorHAnsi" w:hAnsiTheme="minorHAnsi" w:cstheme="minorHAnsi"/>
          <w:sz w:val="22"/>
          <w:szCs w:val="22"/>
          <w:lang w:eastAsia="pl-PL"/>
        </w:rPr>
        <w:t>Złożenia oświadczenia o wypowiedzeniu dotychczas obowiązującej umowy sprzedaży energii elektrycznej i świadczenia usług dystrybucji (umowy kompleksowej) lub złożenia oświadczenia o rozwiązaniu umowy sprzedaży energii elektrycznej i świadczenia usług dystrybucji (umowy kompleksowej) w trybie zgodnego porozumienia stron dotychczasowemu sprzedawcy energii elektrycznej,</w:t>
      </w:r>
    </w:p>
    <w:p w14:paraId="1E07F498" w14:textId="77777777" w:rsidR="00E97775" w:rsidRPr="006C44D0" w:rsidRDefault="001A17AA" w:rsidP="006C44D0">
      <w:pPr>
        <w:pStyle w:val="Standard"/>
        <w:numPr>
          <w:ilvl w:val="0"/>
          <w:numId w:val="26"/>
        </w:numPr>
        <w:tabs>
          <w:tab w:val="center" w:pos="4962"/>
          <w:tab w:val="right" w:pos="9498"/>
        </w:tabs>
        <w:spacing w:before="0"/>
        <w:ind w:left="426" w:right="20" w:hanging="426"/>
        <w:rPr>
          <w:rFonts w:asciiTheme="minorHAnsi" w:hAnsiTheme="minorHAnsi" w:cstheme="minorHAnsi"/>
          <w:sz w:val="22"/>
          <w:szCs w:val="22"/>
        </w:rPr>
      </w:pPr>
      <w:r w:rsidRPr="006C44D0">
        <w:rPr>
          <w:rStyle w:val="Teksttreci0"/>
          <w:rFonts w:asciiTheme="minorHAnsi" w:hAnsiTheme="minorHAnsi" w:cstheme="minorHAnsi"/>
          <w:sz w:val="22"/>
          <w:szCs w:val="22"/>
          <w:lang w:eastAsia="pl-PL"/>
        </w:rPr>
        <w:t>W przypadku zawarcia umowy sprzedaży energii elektrycznej -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 świadczenie usług dystrybucji ze wskazanym Operatorem Systemu Dystrybucyjnego) na warunkach wynikających z:</w:t>
      </w:r>
    </w:p>
    <w:p w14:paraId="323F2AE9" w14:textId="77777777" w:rsidR="00E97775" w:rsidRPr="006C44D0" w:rsidRDefault="001A17AA" w:rsidP="006C44D0">
      <w:pPr>
        <w:pStyle w:val="Standard"/>
        <w:numPr>
          <w:ilvl w:val="0"/>
          <w:numId w:val="89"/>
        </w:numPr>
        <w:spacing w:before="0"/>
        <w:ind w:left="851" w:right="20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Style w:val="Teksttreci0"/>
          <w:rFonts w:asciiTheme="minorHAnsi" w:hAnsiTheme="minorHAnsi" w:cstheme="minorHAnsi"/>
          <w:sz w:val="22"/>
          <w:szCs w:val="22"/>
          <w:lang w:eastAsia="pl-PL"/>
        </w:rPr>
        <w:t>wzoru umowy o świadczenie usług dystrybucji zamieszczonego na stronie internetowej wskazanego Operatora Systemu Dystrybucyjnego;</w:t>
      </w:r>
    </w:p>
    <w:p w14:paraId="3C5DEF42" w14:textId="77777777" w:rsidR="00E97775" w:rsidRPr="006C44D0" w:rsidRDefault="001A17AA" w:rsidP="006C44D0">
      <w:pPr>
        <w:pStyle w:val="Standard"/>
        <w:numPr>
          <w:ilvl w:val="0"/>
          <w:numId w:val="27"/>
        </w:numPr>
        <w:spacing w:before="0"/>
        <w:ind w:left="851" w:right="20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Style w:val="Teksttreci0"/>
          <w:rFonts w:asciiTheme="minorHAnsi" w:hAnsiTheme="minorHAnsi" w:cstheme="minorHAnsi"/>
          <w:sz w:val="22"/>
          <w:szCs w:val="22"/>
          <w:lang w:eastAsia="pl-PL"/>
        </w:rPr>
        <w:t>obowiązującej taryfy wskazanego Operatora Systemu Dystrybucyjnego oraz Instrukcji Ruchu i Eksploatacji Sieci Dystrybucyjnej Operatora Systemu Dystrybucyjnego;</w:t>
      </w:r>
    </w:p>
    <w:p w14:paraId="7AB07CCE" w14:textId="77777777" w:rsidR="00E97775" w:rsidRPr="006C44D0" w:rsidRDefault="001A17AA" w:rsidP="006C44D0">
      <w:pPr>
        <w:pStyle w:val="Standard"/>
        <w:numPr>
          <w:ilvl w:val="0"/>
          <w:numId w:val="27"/>
        </w:numPr>
        <w:spacing w:before="0"/>
        <w:ind w:left="851" w:right="20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Style w:val="Teksttreci0"/>
          <w:rFonts w:asciiTheme="minorHAnsi" w:hAnsiTheme="minorHAnsi" w:cstheme="minorHAnsi"/>
          <w:sz w:val="22"/>
          <w:szCs w:val="22"/>
          <w:lang w:eastAsia="pl-PL"/>
        </w:rPr>
        <w:t>dotychczasowej umowy kompleksowej lub umowy o świadczenie usług dystrybucji, w zakresie warunków technicznych świadczenia usług dystrybucji, grupy taryfowej, okresu rozliczeniowego - o ile postanowienia dotychczasowej umowy kompleksowej lub umowy o świadczenie usług dystrybucji w tym zakresie nie są sprzeczne z postanowienia taryfy Operatora Systemu Dystrybucyjnego oraz wzorem umowy, o którym mowa w pkt a) powyżej; z możliwością zmiany grupy taryfowej lub mocy umownej.</w:t>
      </w:r>
    </w:p>
    <w:p w14:paraId="5FB0F620" w14:textId="77777777" w:rsidR="00E97775" w:rsidRPr="006C44D0" w:rsidRDefault="001A17AA" w:rsidP="006C44D0">
      <w:pPr>
        <w:pStyle w:val="Standard"/>
        <w:spacing w:before="0"/>
        <w:ind w:left="709" w:right="20"/>
        <w:rPr>
          <w:rFonts w:asciiTheme="minorHAnsi" w:hAnsiTheme="minorHAnsi" w:cstheme="minorHAnsi"/>
          <w:sz w:val="22"/>
          <w:szCs w:val="22"/>
        </w:rPr>
      </w:pPr>
      <w:r w:rsidRPr="006C44D0">
        <w:rPr>
          <w:rStyle w:val="Teksttreci0"/>
          <w:rFonts w:asciiTheme="minorHAnsi" w:hAnsiTheme="minorHAnsi" w:cstheme="minorHAnsi"/>
          <w:sz w:val="22"/>
          <w:szCs w:val="22"/>
          <w:lang w:eastAsia="pl-PL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22DF1D3E" w14:textId="77777777" w:rsidR="00E97775" w:rsidRPr="006C44D0" w:rsidRDefault="001A17AA" w:rsidP="006C44D0">
      <w:pPr>
        <w:pStyle w:val="Standard"/>
        <w:numPr>
          <w:ilvl w:val="0"/>
          <w:numId w:val="26"/>
        </w:numPr>
        <w:spacing w:before="0"/>
        <w:ind w:left="425" w:right="23" w:hanging="425"/>
        <w:rPr>
          <w:rFonts w:asciiTheme="minorHAnsi" w:hAnsiTheme="minorHAnsi" w:cstheme="minorHAnsi"/>
          <w:sz w:val="22"/>
          <w:szCs w:val="22"/>
        </w:rPr>
      </w:pPr>
      <w:r w:rsidRPr="006C44D0">
        <w:rPr>
          <w:rStyle w:val="Teksttreci0"/>
          <w:rFonts w:asciiTheme="minorHAnsi" w:hAnsiTheme="minorHAnsi" w:cstheme="minorHAnsi"/>
          <w:sz w:val="22"/>
          <w:szCs w:val="22"/>
          <w:lang w:eastAsia="pl-PL"/>
        </w:rPr>
        <w:t xml:space="preserve">Uzyskania, w razie potrzeby, od dotychczasowego sprzedawcy informacji o numerze, dacie zawarcia, </w:t>
      </w:r>
      <w:r w:rsidRPr="006C44D0">
        <w:rPr>
          <w:rStyle w:val="Teksttreci0"/>
          <w:rFonts w:asciiTheme="minorHAnsi" w:hAnsiTheme="minorHAnsi" w:cstheme="minorHAnsi"/>
          <w:sz w:val="22"/>
          <w:szCs w:val="22"/>
          <w:lang w:eastAsia="pl-PL"/>
        </w:rPr>
        <w:lastRenderedPageBreak/>
        <w:t>terminie obowiązywania i okresie wypowiedzenia dotychczas obowiązującej umowy sprzedaży energii elektrycznej i świadczenia usług dystrybucji bądź umowy sprzedaży energii elektrycznej.</w:t>
      </w:r>
    </w:p>
    <w:p w14:paraId="6471916A" w14:textId="77777777" w:rsidR="00E97775" w:rsidRPr="006C44D0" w:rsidRDefault="00E97775" w:rsidP="006C44D0">
      <w:pPr>
        <w:pStyle w:val="Standard"/>
        <w:spacing w:before="0"/>
        <w:ind w:left="851"/>
        <w:rPr>
          <w:rFonts w:asciiTheme="minorHAnsi" w:hAnsiTheme="minorHAnsi" w:cstheme="minorHAnsi"/>
          <w:sz w:val="22"/>
          <w:szCs w:val="22"/>
        </w:rPr>
      </w:pPr>
    </w:p>
    <w:p w14:paraId="73E46AB1" w14:textId="77777777" w:rsidR="00E97775" w:rsidRPr="006C44D0" w:rsidRDefault="001A17AA" w:rsidP="006C44D0">
      <w:pPr>
        <w:pStyle w:val="Standard"/>
        <w:spacing w:before="0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Pełnomocnictwo niniejsze uprawnia Pełnomocnika do udzielania substytucji swoim pracownikom w zakresie spraw wynikających z niniejszego pełnomocnictwa.</w:t>
      </w:r>
    </w:p>
    <w:p w14:paraId="1CDE0AAE" w14:textId="482E06A3" w:rsidR="00E97775" w:rsidRPr="006C44D0" w:rsidDel="00464756" w:rsidRDefault="00E97775" w:rsidP="006C44D0">
      <w:pPr>
        <w:pStyle w:val="Standard"/>
        <w:tabs>
          <w:tab w:val="left" w:pos="1211"/>
          <w:tab w:val="center" w:pos="5387"/>
          <w:tab w:val="right" w:pos="9923"/>
        </w:tabs>
        <w:spacing w:before="0"/>
        <w:ind w:left="851"/>
        <w:rPr>
          <w:del w:id="29" w:author="Agnieszka Bagińska-Gorczyca" w:date="2023-11-21T13:44:00Z"/>
          <w:rFonts w:asciiTheme="minorHAnsi" w:hAnsiTheme="minorHAnsi" w:cstheme="minorHAnsi"/>
          <w:sz w:val="22"/>
          <w:szCs w:val="22"/>
        </w:rPr>
      </w:pPr>
    </w:p>
    <w:p w14:paraId="0D4C6ACA" w14:textId="77777777" w:rsidR="00E97775" w:rsidRPr="006C44D0" w:rsidRDefault="001A17AA" w:rsidP="006C44D0">
      <w:pPr>
        <w:pStyle w:val="Standard"/>
        <w:tabs>
          <w:tab w:val="left" w:pos="1211"/>
          <w:tab w:val="center" w:pos="5387"/>
          <w:tab w:val="right" w:pos="9923"/>
        </w:tabs>
        <w:spacing w:before="0"/>
        <w:ind w:left="851" w:hanging="851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sz w:val="22"/>
          <w:szCs w:val="22"/>
        </w:rPr>
        <w:t>Pełnomocnictwo jest ważne w okresie trwania umowy sprzedaży energii elektrycznej.</w:t>
      </w:r>
    </w:p>
    <w:p w14:paraId="47A975FD" w14:textId="1500F500" w:rsidR="00E97775" w:rsidRPr="006C44D0" w:rsidDel="00464756" w:rsidRDefault="00E97775" w:rsidP="006C44D0">
      <w:pPr>
        <w:pStyle w:val="Standard"/>
        <w:tabs>
          <w:tab w:val="left" w:pos="2141"/>
          <w:tab w:val="center" w:pos="4536"/>
          <w:tab w:val="right" w:pos="9072"/>
        </w:tabs>
        <w:spacing w:before="0"/>
        <w:rPr>
          <w:del w:id="30" w:author="Agnieszka Bagińska-Gorczyca" w:date="2023-11-21T13:45:00Z"/>
          <w:rFonts w:asciiTheme="minorHAnsi" w:hAnsiTheme="minorHAnsi" w:cstheme="minorHAnsi"/>
          <w:b/>
          <w:sz w:val="22"/>
          <w:szCs w:val="22"/>
        </w:rPr>
      </w:pPr>
    </w:p>
    <w:p w14:paraId="4B204400" w14:textId="77777777" w:rsidR="00E97775" w:rsidRPr="006C44D0" w:rsidRDefault="00E97775" w:rsidP="006C44D0">
      <w:pPr>
        <w:pStyle w:val="Standard"/>
        <w:spacing w:before="0"/>
        <w:rPr>
          <w:rFonts w:asciiTheme="minorHAnsi" w:hAnsiTheme="minorHAnsi" w:cstheme="minorHAnsi"/>
          <w:b/>
          <w:sz w:val="22"/>
          <w:szCs w:val="22"/>
        </w:rPr>
      </w:pPr>
    </w:p>
    <w:p w14:paraId="2FDD8CB7" w14:textId="77777777" w:rsidR="00E97775" w:rsidRPr="006C44D0" w:rsidRDefault="001A17AA" w:rsidP="006C44D0">
      <w:pPr>
        <w:pStyle w:val="Standard"/>
        <w:spacing w:before="0"/>
        <w:ind w:left="5672" w:firstLine="709"/>
        <w:rPr>
          <w:rFonts w:asciiTheme="minorHAnsi" w:hAnsiTheme="minorHAnsi" w:cstheme="minorHAnsi"/>
          <w:sz w:val="22"/>
          <w:szCs w:val="22"/>
        </w:rPr>
      </w:pPr>
      <w:r w:rsidRPr="006C44D0">
        <w:rPr>
          <w:rFonts w:asciiTheme="minorHAnsi" w:hAnsiTheme="minorHAnsi" w:cstheme="minorHAnsi"/>
          <w:b/>
          <w:sz w:val="22"/>
          <w:szCs w:val="22"/>
        </w:rPr>
        <w:t>Mocodawca</w:t>
      </w:r>
    </w:p>
    <w:p w14:paraId="070DC729" w14:textId="77777777" w:rsidR="006C44D0" w:rsidRPr="006C44D0" w:rsidRDefault="006C44D0">
      <w:pPr>
        <w:pStyle w:val="Standard"/>
        <w:spacing w:before="0"/>
        <w:ind w:left="5672" w:firstLine="709"/>
        <w:rPr>
          <w:rFonts w:asciiTheme="minorHAnsi" w:hAnsiTheme="minorHAnsi" w:cstheme="minorHAnsi"/>
          <w:sz w:val="22"/>
          <w:szCs w:val="22"/>
        </w:rPr>
      </w:pPr>
    </w:p>
    <w:sectPr w:rsidR="006C44D0" w:rsidRPr="006C44D0" w:rsidSect="00765647">
      <w:headerReference w:type="default" r:id="rId13"/>
      <w:footerReference w:type="default" r:id="rId14"/>
      <w:pgSz w:w="11906" w:h="16838"/>
      <w:pgMar w:top="861" w:right="1143" w:bottom="1145" w:left="1418" w:header="719" w:footer="513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B748A" w14:textId="77777777" w:rsidR="00927DBE" w:rsidRDefault="00927DBE">
      <w:pPr>
        <w:spacing w:before="0" w:after="0" w:line="240" w:lineRule="auto"/>
      </w:pPr>
      <w:r>
        <w:separator/>
      </w:r>
    </w:p>
  </w:endnote>
  <w:endnote w:type="continuationSeparator" w:id="0">
    <w:p w14:paraId="03D076EF" w14:textId="77777777" w:rsidR="00927DBE" w:rsidRDefault="00927D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Sans Serif">
    <w:charset w:val="EE"/>
    <w:family w:val="roman"/>
    <w:pitch w:val="variable"/>
  </w:font>
  <w:font w:name="F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AEA86" w14:textId="77777777" w:rsidR="00BE715C" w:rsidRDefault="00BE7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CD1D6" w14:textId="45A74DDA" w:rsidR="00520D5E" w:rsidRDefault="001A17AA">
    <w:pPr>
      <w:pStyle w:val="Stopka"/>
      <w:jc w:val="right"/>
    </w:pPr>
    <w:r>
      <w:rPr>
        <w:rFonts w:ascii="Cambria" w:hAnsi="Cambria"/>
        <w:sz w:val="18"/>
        <w:szCs w:val="18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765647">
      <w:rPr>
        <w:noProof/>
      </w:rPr>
      <w:t>7</w:t>
    </w:r>
    <w:r>
      <w:fldChar w:fldCharType="end"/>
    </w:r>
  </w:p>
  <w:p w14:paraId="060AB5BE" w14:textId="77777777" w:rsidR="00520D5E" w:rsidRDefault="00520D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ECDFA" w14:textId="77777777" w:rsidR="00BE715C" w:rsidRDefault="00BE715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40964" w14:textId="1EEE03D4" w:rsidR="00520D5E" w:rsidRDefault="001A17AA">
    <w:pPr>
      <w:pStyle w:val="Stopka"/>
      <w:jc w:val="right"/>
    </w:pPr>
    <w:r>
      <w:rPr>
        <w:rFonts w:ascii="Cambria" w:hAnsi="Cambria"/>
        <w:sz w:val="18"/>
        <w:szCs w:val="18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765647">
      <w:rPr>
        <w:noProof/>
      </w:rPr>
      <w:t>14</w:t>
    </w:r>
    <w:r>
      <w:fldChar w:fldCharType="end"/>
    </w:r>
  </w:p>
  <w:p w14:paraId="4A28FA46" w14:textId="77777777" w:rsidR="00520D5E" w:rsidRDefault="00520D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74605" w14:textId="77777777" w:rsidR="00927DBE" w:rsidRDefault="00927DBE">
      <w:pPr>
        <w:spacing w:before="0"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4B8FDCF" w14:textId="77777777" w:rsidR="00927DBE" w:rsidRDefault="00927D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7EAA8" w14:textId="77777777" w:rsidR="00BE715C" w:rsidRDefault="00BE7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8E95A" w14:textId="2551AB5D" w:rsidR="00520D5E" w:rsidRDefault="001A17AA">
    <w:pPr>
      <w:pStyle w:val="Standard"/>
      <w:pBdr>
        <w:bottom w:val="double" w:sz="12" w:space="1" w:color="943634"/>
      </w:pBdr>
      <w:shd w:val="clear" w:color="auto" w:fill="92D050"/>
      <w:spacing w:before="0" w:line="249" w:lineRule="auto"/>
      <w:jc w:val="center"/>
      <w:outlineLvl w:val="0"/>
      <w:rPr>
        <w:rFonts w:ascii="Arial Narrow" w:hAnsi="Arial Narrow" w:cs="F"/>
        <w:b/>
        <w:caps/>
        <w:spacing w:val="20"/>
      </w:rPr>
    </w:pPr>
    <w:r>
      <w:rPr>
        <w:rFonts w:ascii="Arial Narrow" w:hAnsi="Arial Narrow" w:cs="F"/>
        <w:b/>
        <w:caps/>
        <w:spacing w:val="20"/>
      </w:rPr>
      <w:t>Załacznik nr 2 do SWZ</w:t>
    </w:r>
  </w:p>
  <w:p w14:paraId="79317F42" w14:textId="77777777" w:rsidR="007C4760" w:rsidRDefault="001A17AA" w:rsidP="007C4760">
    <w:pPr>
      <w:pStyle w:val="Standard"/>
      <w:pBdr>
        <w:bottom w:val="double" w:sz="12" w:space="1" w:color="943634"/>
      </w:pBdr>
      <w:shd w:val="clear" w:color="auto" w:fill="92D050"/>
      <w:spacing w:before="0" w:line="249" w:lineRule="auto"/>
      <w:jc w:val="center"/>
      <w:outlineLvl w:val="0"/>
    </w:pPr>
    <w:r>
      <w:rPr>
        <w:rFonts w:ascii="Arial Narrow" w:hAnsi="Arial Narrow" w:cs="F"/>
        <w:b/>
        <w:caps/>
        <w:color w:val="984806"/>
        <w:spacing w:val="20"/>
      </w:rPr>
      <w:t>Projektowane postanowienia umowy</w:t>
    </w:r>
    <w:r w:rsidR="007C4760" w:rsidRPr="007C4760">
      <w:t xml:space="preserve"> </w:t>
    </w:r>
  </w:p>
  <w:p w14:paraId="1BD0BA51" w14:textId="728D6DCF" w:rsidR="007C4760" w:rsidRPr="007C4760" w:rsidRDefault="007C4760" w:rsidP="007C4760">
    <w:pPr>
      <w:pStyle w:val="Standard"/>
      <w:pBdr>
        <w:bottom w:val="double" w:sz="12" w:space="1" w:color="943634"/>
      </w:pBdr>
      <w:shd w:val="clear" w:color="auto" w:fill="92D050"/>
      <w:spacing w:before="0" w:line="249" w:lineRule="auto"/>
      <w:jc w:val="center"/>
      <w:outlineLvl w:val="0"/>
      <w:rPr>
        <w:rFonts w:ascii="Arial Narrow" w:hAnsi="Arial Narrow" w:cs="F"/>
        <w:b/>
        <w:caps/>
        <w:spacing w:val="20"/>
      </w:rPr>
    </w:pPr>
    <w:r w:rsidRPr="007C4760">
      <w:rPr>
        <w:rFonts w:ascii="Arial Narrow" w:hAnsi="Arial Narrow" w:cs="F"/>
        <w:b/>
        <w:caps/>
        <w:spacing w:val="20"/>
      </w:rPr>
      <w:t xml:space="preserve">ZAKUP ENERGII ELEKTRYCZNEJ NA POTRZEBY OBIEKTÓW </w:t>
    </w:r>
    <w:r w:rsidR="006E3B83">
      <w:rPr>
        <w:rFonts w:ascii="Arial Narrow" w:hAnsi="Arial Narrow" w:cs="F"/>
        <w:b/>
        <w:caps/>
        <w:spacing w:val="20"/>
      </w:rPr>
      <w:t>NADLEŚNICTWA</w:t>
    </w:r>
    <w:r w:rsidR="00BE715C">
      <w:rPr>
        <w:rFonts w:ascii="Arial Narrow" w:hAnsi="Arial Narrow" w:cs="F"/>
        <w:b/>
        <w:caps/>
        <w:spacing w:val="20"/>
      </w:rPr>
      <w:t xml:space="preserve"> GIDLE</w:t>
    </w:r>
  </w:p>
  <w:p w14:paraId="0B5D1B9B" w14:textId="4D697659" w:rsidR="00520D5E" w:rsidRPr="00F70C92" w:rsidRDefault="007C4760" w:rsidP="007C4760">
    <w:pPr>
      <w:pStyle w:val="Standard"/>
      <w:pBdr>
        <w:bottom w:val="double" w:sz="12" w:space="1" w:color="943634"/>
      </w:pBdr>
      <w:shd w:val="clear" w:color="auto" w:fill="92D050"/>
      <w:spacing w:before="0" w:line="249" w:lineRule="auto"/>
      <w:jc w:val="center"/>
      <w:outlineLvl w:val="0"/>
      <w:rPr>
        <w:rFonts w:ascii="Arial Narrow" w:hAnsi="Arial Narrow"/>
        <w:b/>
      </w:rPr>
    </w:pPr>
    <w:r w:rsidRPr="00F70C92">
      <w:rPr>
        <w:rFonts w:ascii="Arial Narrow" w:hAnsi="Arial Narrow" w:cs="F"/>
        <w:b/>
        <w:caps/>
        <w:spacing w:val="20"/>
      </w:rPr>
      <w:t>NR SPRAWY:</w:t>
    </w:r>
    <w:r w:rsidR="00E50D1C" w:rsidRPr="00F70C92">
      <w:rPr>
        <w:rFonts w:ascii="Arial Narrow" w:hAnsi="Arial Narrow"/>
        <w:b/>
      </w:rPr>
      <w:t xml:space="preserve"> </w:t>
    </w:r>
    <w:r w:rsidR="00F70C92" w:rsidRPr="00F70C92">
      <w:rPr>
        <w:rFonts w:ascii="Arial Narrow" w:hAnsi="Arial Narrow"/>
        <w:b/>
      </w:rPr>
      <w:t>ZG.270.16.2024</w:t>
    </w:r>
  </w:p>
  <w:p w14:paraId="6348ADF3" w14:textId="77777777" w:rsidR="00520D5E" w:rsidRDefault="00520D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97277" w14:textId="77777777" w:rsidR="00BE715C" w:rsidRDefault="00BE715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8F6B7" w14:textId="0E7C8477" w:rsidR="00520D5E" w:rsidRDefault="001A17AA">
    <w:pPr>
      <w:pStyle w:val="Standard"/>
      <w:pBdr>
        <w:bottom w:val="double" w:sz="12" w:space="1" w:color="943634"/>
      </w:pBdr>
      <w:shd w:val="clear" w:color="auto" w:fill="92D050"/>
      <w:spacing w:before="0" w:line="249" w:lineRule="auto"/>
      <w:jc w:val="center"/>
      <w:outlineLvl w:val="0"/>
    </w:pPr>
    <w:r>
      <w:rPr>
        <w:rFonts w:ascii="Arial Narrow" w:hAnsi="Arial Narrow" w:cs="F"/>
        <w:b/>
        <w:caps/>
        <w:spacing w:val="20"/>
      </w:rPr>
      <w:t>ZałĄcznik nr 2a do SWZ</w:t>
    </w:r>
  </w:p>
  <w:p w14:paraId="5E3DA751" w14:textId="4A051139" w:rsidR="00520D5E" w:rsidRDefault="001A17AA">
    <w:pPr>
      <w:pStyle w:val="Standard"/>
      <w:pBdr>
        <w:bottom w:val="double" w:sz="12" w:space="1" w:color="943634"/>
      </w:pBdr>
      <w:shd w:val="clear" w:color="auto" w:fill="92D050"/>
      <w:spacing w:before="0" w:line="249" w:lineRule="auto"/>
      <w:jc w:val="center"/>
      <w:outlineLvl w:val="0"/>
      <w:rPr>
        <w:rFonts w:ascii="Arial Narrow" w:hAnsi="Arial Narrow" w:cs="F"/>
        <w:b/>
        <w:caps/>
        <w:color w:val="984806"/>
        <w:spacing w:val="20"/>
      </w:rPr>
    </w:pPr>
    <w:r>
      <w:rPr>
        <w:rFonts w:ascii="Arial Narrow" w:hAnsi="Arial Narrow" w:cs="F"/>
        <w:b/>
        <w:caps/>
        <w:color w:val="984806"/>
        <w:spacing w:val="20"/>
      </w:rPr>
      <w:t>Projektowane postanowienia umowy</w:t>
    </w:r>
  </w:p>
  <w:p w14:paraId="450F1DDB" w14:textId="560853EB" w:rsidR="00527825" w:rsidRPr="00527825" w:rsidRDefault="00527825" w:rsidP="00527825">
    <w:pPr>
      <w:pStyle w:val="Standard"/>
      <w:pBdr>
        <w:bottom w:val="double" w:sz="12" w:space="1" w:color="943634"/>
      </w:pBdr>
      <w:shd w:val="clear" w:color="auto" w:fill="92D050"/>
      <w:spacing w:before="0" w:line="249" w:lineRule="auto"/>
      <w:jc w:val="center"/>
      <w:outlineLvl w:val="0"/>
      <w:rPr>
        <w:rFonts w:ascii="Arial Narrow" w:hAnsi="Arial Narrow"/>
        <w:b/>
        <w:bCs/>
      </w:rPr>
    </w:pPr>
    <w:bookmarkStart w:id="31" w:name="_Hlk150697946"/>
    <w:bookmarkStart w:id="32" w:name="_Hlk150697947"/>
    <w:bookmarkStart w:id="33" w:name="_Hlk150697951"/>
    <w:bookmarkStart w:id="34" w:name="_Hlk150697952"/>
    <w:r w:rsidRPr="00527825">
      <w:rPr>
        <w:rFonts w:ascii="Arial Narrow" w:hAnsi="Arial Narrow"/>
        <w:b/>
        <w:bCs/>
      </w:rPr>
      <w:t xml:space="preserve">ZAKUP ENERGII ELEKTRYCZNEJ NA POTRZEBY OBIEKTÓW </w:t>
    </w:r>
    <w:r w:rsidR="006E3B83">
      <w:rPr>
        <w:rFonts w:ascii="Arial Narrow" w:hAnsi="Arial Narrow"/>
        <w:b/>
        <w:bCs/>
      </w:rPr>
      <w:t>NADLEŚNICTWA</w:t>
    </w:r>
  </w:p>
  <w:p w14:paraId="7E48AA49" w14:textId="538F3833" w:rsidR="00520D5E" w:rsidRDefault="001A17AA">
    <w:pPr>
      <w:pStyle w:val="Standard"/>
      <w:pBdr>
        <w:bottom w:val="double" w:sz="12" w:space="1" w:color="943634"/>
      </w:pBdr>
      <w:shd w:val="clear" w:color="auto" w:fill="92D050"/>
      <w:spacing w:before="0" w:line="249" w:lineRule="auto"/>
      <w:jc w:val="center"/>
      <w:outlineLvl w:val="0"/>
    </w:pPr>
    <w:r>
      <w:rPr>
        <w:rFonts w:ascii="Arial Narrow" w:hAnsi="Arial Narrow" w:cs="F"/>
        <w:b/>
        <w:caps/>
        <w:spacing w:val="20"/>
        <w:sz w:val="18"/>
        <w:szCs w:val="18"/>
      </w:rPr>
      <w:t>Nr sprawy</w:t>
    </w:r>
    <w:r>
      <w:t xml:space="preserve">: </w:t>
    </w:r>
    <w:bookmarkEnd w:id="31"/>
    <w:bookmarkEnd w:id="32"/>
    <w:bookmarkEnd w:id="33"/>
    <w:bookmarkEnd w:id="3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2442C"/>
    <w:multiLevelType w:val="multilevel"/>
    <w:tmpl w:val="3D486C76"/>
    <w:styleLink w:val="WWNum59"/>
    <w:lvl w:ilvl="0">
      <w:start w:val="1"/>
      <w:numFmt w:val="decimal"/>
      <w:lvlText w:val="%1."/>
      <w:lvlJc w:val="left"/>
      <w:pPr>
        <w:ind w:left="720" w:hanging="360"/>
      </w:pPr>
      <w:rPr>
        <w:rFonts w:cs="Open Sans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38120FC"/>
    <w:multiLevelType w:val="multilevel"/>
    <w:tmpl w:val="36D03B0A"/>
    <w:styleLink w:val="WWNum55"/>
    <w:lvl w:ilvl="0">
      <w:start w:val="1"/>
      <w:numFmt w:val="decimal"/>
      <w:lvlText w:val="%1)"/>
      <w:lvlJc w:val="left"/>
      <w:pPr>
        <w:ind w:left="720" w:hanging="360"/>
      </w:pPr>
      <w:rPr>
        <w:rFonts w:cs="Open Sans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474049C"/>
    <w:multiLevelType w:val="multilevel"/>
    <w:tmpl w:val="F334BABA"/>
    <w:styleLink w:val="WWNum49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2512AC"/>
    <w:multiLevelType w:val="multilevel"/>
    <w:tmpl w:val="1C507876"/>
    <w:styleLink w:val="WWNum21"/>
    <w:lvl w:ilvl="0">
      <w:start w:val="1"/>
      <w:numFmt w:val="lowerLetter"/>
      <w:lvlText w:val="%1)"/>
      <w:lvlJc w:val="righ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66A3DD7"/>
    <w:multiLevelType w:val="multilevel"/>
    <w:tmpl w:val="2D7C67EE"/>
    <w:styleLink w:val="WWNum3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Open San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5" w15:restartNumberingAfterBreak="0">
    <w:nsid w:val="07853521"/>
    <w:multiLevelType w:val="multilevel"/>
    <w:tmpl w:val="DE9E0B66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A340B3F"/>
    <w:multiLevelType w:val="multilevel"/>
    <w:tmpl w:val="590803D2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B9F7488"/>
    <w:multiLevelType w:val="multilevel"/>
    <w:tmpl w:val="C0EE25BC"/>
    <w:styleLink w:val="WWNum8"/>
    <w:lvl w:ilvl="0">
      <w:start w:val="1"/>
      <w:numFmt w:val="upperLetter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97" w:hanging="397"/>
      </w:pPr>
    </w:lvl>
    <w:lvl w:ilvl="2">
      <w:start w:val="1"/>
      <w:numFmt w:val="lowerLetter"/>
      <w:lvlText w:val="%1.%2.%3)"/>
      <w:lvlJc w:val="left"/>
      <w:pPr>
        <w:ind w:left="794" w:hanging="397"/>
      </w:pPr>
      <w:rPr>
        <w:color w:val="000000"/>
      </w:rPr>
    </w:lvl>
    <w:lvl w:ilvl="3">
      <w:start w:val="1"/>
      <w:numFmt w:val="decimal"/>
      <w:lvlText w:val="%1.%2.%3.%4)"/>
      <w:lvlJc w:val="left"/>
      <w:pPr>
        <w:ind w:left="1191" w:hanging="397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8" w15:restartNumberingAfterBreak="0">
    <w:nsid w:val="0BF860F0"/>
    <w:multiLevelType w:val="multilevel"/>
    <w:tmpl w:val="553C75EC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rFonts w:cs="Times New Roman"/>
      </w:rPr>
    </w:lvl>
  </w:abstractNum>
  <w:abstractNum w:abstractNumId="9" w15:restartNumberingAfterBreak="0">
    <w:nsid w:val="0C745DCC"/>
    <w:multiLevelType w:val="multilevel"/>
    <w:tmpl w:val="361633A6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0F5449F4"/>
    <w:multiLevelType w:val="multilevel"/>
    <w:tmpl w:val="AAA0329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0A957AD"/>
    <w:multiLevelType w:val="multilevel"/>
    <w:tmpl w:val="7EEC934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Open San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2" w15:restartNumberingAfterBreak="0">
    <w:nsid w:val="119C326B"/>
    <w:multiLevelType w:val="multilevel"/>
    <w:tmpl w:val="ECB0E1C8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pStyle w:val="Podtytu"/>
      <w:lvlText w:val="%2."/>
      <w:lvlJc w:val="left"/>
      <w:pPr>
        <w:ind w:left="397" w:hanging="397"/>
      </w:pPr>
      <w:rPr>
        <w:sz w:val="22"/>
        <w:szCs w:val="22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11B87AA9"/>
    <w:multiLevelType w:val="multilevel"/>
    <w:tmpl w:val="DFE4AB6A"/>
    <w:styleLink w:val="WWNum61"/>
    <w:lvl w:ilvl="0">
      <w:start w:val="1"/>
      <w:numFmt w:val="decimal"/>
      <w:lvlText w:val="%1."/>
      <w:lvlJc w:val="center"/>
      <w:pPr>
        <w:ind w:left="720" w:hanging="360"/>
      </w:pPr>
      <w:rPr>
        <w:rFonts w:eastAsia="Times New Roman" w:cs="Open San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14884787"/>
    <w:multiLevelType w:val="multilevel"/>
    <w:tmpl w:val="536E220A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Open San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5" w15:restartNumberingAfterBreak="0">
    <w:nsid w:val="185A5783"/>
    <w:multiLevelType w:val="multilevel"/>
    <w:tmpl w:val="FC0E434C"/>
    <w:styleLink w:val="WWNum6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6" w15:restartNumberingAfterBreak="0">
    <w:nsid w:val="18BC1107"/>
    <w:multiLevelType w:val="multilevel"/>
    <w:tmpl w:val="D696C8AC"/>
    <w:styleLink w:val="WWNum36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Open San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7" w15:restartNumberingAfterBreak="0">
    <w:nsid w:val="1B42767B"/>
    <w:multiLevelType w:val="multilevel"/>
    <w:tmpl w:val="545A6DB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B954BC2"/>
    <w:multiLevelType w:val="multilevel"/>
    <w:tmpl w:val="310E51C6"/>
    <w:styleLink w:val="WWNum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eastAsia="Times New Roman" w:cs="Arial"/>
      </w:rPr>
    </w:lvl>
    <w:lvl w:ilvl="2">
      <w:start w:val="1"/>
      <w:numFmt w:val="upperLetter"/>
      <w:lvlText w:val="%1.%2.%3."/>
      <w:lvlJc w:val="left"/>
      <w:pPr>
        <w:ind w:left="2340" w:hanging="360"/>
      </w:pPr>
    </w:lvl>
    <w:lvl w:ilvl="3">
      <w:start w:val="1"/>
      <w:numFmt w:val="lowerLetter"/>
      <w:lvlText w:val="%1.%2.%3.%4)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0213D31"/>
    <w:multiLevelType w:val="multilevel"/>
    <w:tmpl w:val="A6189A8A"/>
    <w:styleLink w:val="WWNum29"/>
    <w:lvl w:ilvl="0">
      <w:start w:val="1"/>
      <w:numFmt w:val="lowerLetter"/>
      <w:lvlText w:val="%1)"/>
      <w:lvlJc w:val="left"/>
      <w:pPr>
        <w:ind w:left="1146" w:hanging="360"/>
      </w:pPr>
      <w:rPr>
        <w:rFonts w:eastAsia="Times New Roman" w:cs="Times New Roman"/>
        <w:b w:val="0"/>
        <w:i w:val="0"/>
        <w:color w:val="00000A"/>
      </w:rPr>
    </w:lvl>
    <w:lvl w:ilvl="1">
      <w:numFmt w:val="bullet"/>
      <w:lvlText w:val="o"/>
      <w:lvlJc w:val="left"/>
      <w:pPr>
        <w:ind w:left="1866" w:hanging="360"/>
      </w:pPr>
    </w:lvl>
    <w:lvl w:ilvl="2">
      <w:numFmt w:val="bullet"/>
      <w:lvlText w:val=""/>
      <w:lvlJc w:val="left"/>
      <w:pPr>
        <w:ind w:left="2586" w:hanging="360"/>
      </w:pPr>
    </w:lvl>
    <w:lvl w:ilvl="3">
      <w:numFmt w:val="bullet"/>
      <w:lvlText w:val=""/>
      <w:lvlJc w:val="left"/>
      <w:pPr>
        <w:ind w:left="3306" w:hanging="360"/>
      </w:pPr>
    </w:lvl>
    <w:lvl w:ilvl="4">
      <w:numFmt w:val="bullet"/>
      <w:lvlText w:val="o"/>
      <w:lvlJc w:val="left"/>
      <w:pPr>
        <w:ind w:left="4026" w:hanging="360"/>
      </w:pPr>
    </w:lvl>
    <w:lvl w:ilvl="5">
      <w:numFmt w:val="bullet"/>
      <w:lvlText w:val=""/>
      <w:lvlJc w:val="left"/>
      <w:pPr>
        <w:ind w:left="4746" w:hanging="360"/>
      </w:pPr>
    </w:lvl>
    <w:lvl w:ilvl="6">
      <w:numFmt w:val="bullet"/>
      <w:lvlText w:val=""/>
      <w:lvlJc w:val="left"/>
      <w:pPr>
        <w:ind w:left="5466" w:hanging="360"/>
      </w:pPr>
    </w:lvl>
    <w:lvl w:ilvl="7">
      <w:numFmt w:val="bullet"/>
      <w:lvlText w:val="o"/>
      <w:lvlJc w:val="left"/>
      <w:pPr>
        <w:ind w:left="6186" w:hanging="360"/>
      </w:pPr>
    </w:lvl>
    <w:lvl w:ilvl="8">
      <w:numFmt w:val="bullet"/>
      <w:lvlText w:val=""/>
      <w:lvlJc w:val="left"/>
      <w:pPr>
        <w:ind w:left="6906" w:hanging="360"/>
      </w:pPr>
    </w:lvl>
  </w:abstractNum>
  <w:abstractNum w:abstractNumId="20" w15:restartNumberingAfterBreak="0">
    <w:nsid w:val="20813748"/>
    <w:multiLevelType w:val="multilevel"/>
    <w:tmpl w:val="286ADF52"/>
    <w:styleLink w:val="WWNum15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  <w:color w:val="00000A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lowerLetter"/>
      <w:lvlText w:val="%1.%2.%3.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rFonts w:cs="Times New Roman"/>
      </w:rPr>
    </w:lvl>
  </w:abstractNum>
  <w:abstractNum w:abstractNumId="21" w15:restartNumberingAfterBreak="0">
    <w:nsid w:val="22431211"/>
    <w:multiLevelType w:val="multilevel"/>
    <w:tmpl w:val="B9EC2B88"/>
    <w:styleLink w:val="WWNum58"/>
    <w:lvl w:ilvl="0">
      <w:start w:val="1"/>
      <w:numFmt w:val="decimal"/>
      <w:lvlText w:val="%1)"/>
      <w:lvlJc w:val="left"/>
      <w:pPr>
        <w:ind w:left="720" w:hanging="360"/>
      </w:pPr>
      <w:rPr>
        <w:rFonts w:cs="Open Sans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41D2CA4"/>
    <w:multiLevelType w:val="multilevel"/>
    <w:tmpl w:val="B972E594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42268D8"/>
    <w:multiLevelType w:val="hybridMultilevel"/>
    <w:tmpl w:val="AEF8CE34"/>
    <w:lvl w:ilvl="0" w:tplc="2344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405B98"/>
    <w:multiLevelType w:val="multilevel"/>
    <w:tmpl w:val="2C72681A"/>
    <w:styleLink w:val="WWNum6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251B2E42"/>
    <w:multiLevelType w:val="multilevel"/>
    <w:tmpl w:val="8154F372"/>
    <w:lvl w:ilvl="0">
      <w:start w:val="1"/>
      <w:numFmt w:val="decimal"/>
      <w:lvlText w:val="%1)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77269F7"/>
    <w:multiLevelType w:val="multilevel"/>
    <w:tmpl w:val="D730F000"/>
    <w:styleLink w:val="WWNum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27D01C20"/>
    <w:multiLevelType w:val="multilevel"/>
    <w:tmpl w:val="810ACF96"/>
    <w:styleLink w:val="WWNum19"/>
    <w:lvl w:ilvl="0">
      <w:start w:val="1"/>
      <w:numFmt w:val="decimal"/>
      <w:lvlText w:val="%1."/>
      <w:lvlJc w:val="left"/>
      <w:pPr>
        <w:ind w:left="825" w:hanging="465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cs="Arial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8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48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68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8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108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828" w:hanging="360"/>
      </w:pPr>
      <w:rPr>
        <w:rFonts w:cs="Times New Roman"/>
      </w:rPr>
    </w:lvl>
  </w:abstractNum>
  <w:abstractNum w:abstractNumId="28" w15:restartNumberingAfterBreak="0">
    <w:nsid w:val="28B71E07"/>
    <w:multiLevelType w:val="multilevel"/>
    <w:tmpl w:val="741E1302"/>
    <w:styleLink w:val="WWNum23"/>
    <w:lvl w:ilvl="0">
      <w:start w:val="1"/>
      <w:numFmt w:val="lowerLetter"/>
      <w:lvlText w:val="%1)"/>
      <w:lvlJc w:val="left"/>
      <w:pPr>
        <w:ind w:left="5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Roman"/>
      <w:lvlText w:val="%1.%2.%3."/>
      <w:lvlJc w:val="left"/>
      <w:pPr>
        <w:ind w:left="19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41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6300" w:hanging="180"/>
      </w:pPr>
      <w:rPr>
        <w:rFonts w:cs="Times New Roman"/>
      </w:rPr>
    </w:lvl>
  </w:abstractNum>
  <w:abstractNum w:abstractNumId="29" w15:restartNumberingAfterBreak="0">
    <w:nsid w:val="29EA23A2"/>
    <w:multiLevelType w:val="multilevel"/>
    <w:tmpl w:val="607CFDFE"/>
    <w:styleLink w:val="WWNum50"/>
    <w:lvl w:ilvl="0">
      <w:start w:val="1"/>
      <w:numFmt w:val="decimal"/>
      <w:lvlText w:val="%1)"/>
      <w:lvlJc w:val="left"/>
      <w:pPr>
        <w:ind w:left="643" w:hanging="360"/>
      </w:pPr>
      <w:rPr>
        <w:rFonts w:cs="Tahoma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2C4D5442"/>
    <w:multiLevelType w:val="multilevel"/>
    <w:tmpl w:val="4256418A"/>
    <w:styleLink w:val="WWNum1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2ED84045"/>
    <w:multiLevelType w:val="multilevel"/>
    <w:tmpl w:val="A900D7E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0031D7C"/>
    <w:multiLevelType w:val="multilevel"/>
    <w:tmpl w:val="6D469456"/>
    <w:lvl w:ilvl="0">
      <w:start w:val="1"/>
      <w:numFmt w:val="decimal"/>
      <w:lvlText w:val="%1.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02B0CD6"/>
    <w:multiLevelType w:val="multilevel"/>
    <w:tmpl w:val="582621A4"/>
    <w:styleLink w:val="WWNum57"/>
    <w:lvl w:ilvl="0">
      <w:start w:val="1"/>
      <w:numFmt w:val="decimal"/>
      <w:lvlText w:val="%1."/>
      <w:lvlJc w:val="left"/>
      <w:pPr>
        <w:ind w:left="720" w:hanging="360"/>
      </w:pPr>
      <w:rPr>
        <w:rFonts w:cs="Open Sans"/>
        <w:color w:val="00000A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3434738B"/>
    <w:multiLevelType w:val="multilevel"/>
    <w:tmpl w:val="D32CE2E2"/>
    <w:styleLink w:val="WWNum28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rFonts w:cs="Times New Roman"/>
      </w:rPr>
    </w:lvl>
  </w:abstractNum>
  <w:abstractNum w:abstractNumId="35" w15:restartNumberingAfterBreak="0">
    <w:nsid w:val="35181A47"/>
    <w:multiLevelType w:val="multilevel"/>
    <w:tmpl w:val="A6F6BB68"/>
    <w:styleLink w:val="WWNum32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36" w15:restartNumberingAfterBreak="0">
    <w:nsid w:val="35B21C9F"/>
    <w:multiLevelType w:val="multilevel"/>
    <w:tmpl w:val="7B6670FA"/>
    <w:styleLink w:val="WWNum47"/>
    <w:lvl w:ilvl="0">
      <w:start w:val="1"/>
      <w:numFmt w:val="decimal"/>
      <w:lvlText w:val="%1)"/>
      <w:lvlJc w:val="left"/>
      <w:pPr>
        <w:ind w:left="567" w:hanging="283"/>
      </w:pPr>
      <w:rPr>
        <w:rFonts w:eastAsia="Times New Roman" w:cs="Open Sans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3A1F7DB9"/>
    <w:multiLevelType w:val="multilevel"/>
    <w:tmpl w:val="F0ACA6DC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8" w15:restartNumberingAfterBreak="0">
    <w:nsid w:val="4068207D"/>
    <w:multiLevelType w:val="multilevel"/>
    <w:tmpl w:val="46CC7EF2"/>
    <w:styleLink w:val="WWNum51"/>
    <w:lvl w:ilvl="0">
      <w:start w:val="1"/>
      <w:numFmt w:val="decimal"/>
      <w:lvlText w:val="%1)"/>
      <w:lvlJc w:val="left"/>
      <w:pPr>
        <w:ind w:left="720" w:hanging="360"/>
      </w:pPr>
      <w:rPr>
        <w:rFonts w:cs="Open Sans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1C90A04"/>
    <w:multiLevelType w:val="multilevel"/>
    <w:tmpl w:val="B52608B4"/>
    <w:styleLink w:val="WW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422D7805"/>
    <w:multiLevelType w:val="multilevel"/>
    <w:tmpl w:val="3C1C57D8"/>
    <w:styleLink w:val="WWNum5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eastAsia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1" w15:restartNumberingAfterBreak="0">
    <w:nsid w:val="42515048"/>
    <w:multiLevelType w:val="multilevel"/>
    <w:tmpl w:val="66205BA0"/>
    <w:styleLink w:val="WWNum39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42" w15:restartNumberingAfterBreak="0">
    <w:nsid w:val="451E61AD"/>
    <w:multiLevelType w:val="multilevel"/>
    <w:tmpl w:val="EF94AA3A"/>
    <w:styleLink w:val="WWNum38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Open San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3" w15:restartNumberingAfterBreak="0">
    <w:nsid w:val="49B1526C"/>
    <w:multiLevelType w:val="multilevel"/>
    <w:tmpl w:val="72A464F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Open San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4" w15:restartNumberingAfterBreak="0">
    <w:nsid w:val="4AF319B9"/>
    <w:multiLevelType w:val="multilevel"/>
    <w:tmpl w:val="EC6EFB28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4CDE2BE7"/>
    <w:multiLevelType w:val="multilevel"/>
    <w:tmpl w:val="FEA0DAC2"/>
    <w:styleLink w:val="WWNum53"/>
    <w:lvl w:ilvl="0">
      <w:start w:val="1"/>
      <w:numFmt w:val="decimal"/>
      <w:lvlText w:val="%1."/>
      <w:lvlJc w:val="left"/>
      <w:pPr>
        <w:ind w:left="720" w:hanging="360"/>
      </w:pPr>
      <w:rPr>
        <w:rFonts w:cs="Open Sans"/>
        <w:sz w:val="20"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6" w15:restartNumberingAfterBreak="0">
    <w:nsid w:val="516C608B"/>
    <w:multiLevelType w:val="multilevel"/>
    <w:tmpl w:val="EF5C567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1B66F92"/>
    <w:multiLevelType w:val="multilevel"/>
    <w:tmpl w:val="1E1EAE16"/>
    <w:styleLink w:val="WWNum45"/>
    <w:lvl w:ilvl="0">
      <w:start w:val="1"/>
      <w:numFmt w:val="decimal"/>
      <w:lvlText w:val="%1."/>
      <w:lvlJc w:val="left"/>
      <w:pPr>
        <w:ind w:left="180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53A108BD"/>
    <w:multiLevelType w:val="multilevel"/>
    <w:tmpl w:val="C63EEB60"/>
    <w:styleLink w:val="WW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53AA6EEB"/>
    <w:multiLevelType w:val="hybridMultilevel"/>
    <w:tmpl w:val="8B7EFA86"/>
    <w:lvl w:ilvl="0" w:tplc="3274FC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55641E27"/>
    <w:multiLevelType w:val="hybridMultilevel"/>
    <w:tmpl w:val="417A4858"/>
    <w:lvl w:ilvl="0" w:tplc="C6CE452E">
      <w:start w:val="1"/>
      <w:numFmt w:val="decimal"/>
      <w:lvlText w:val="%1."/>
      <w:lvlJc w:val="center"/>
      <w:pPr>
        <w:ind w:left="720" w:hanging="360"/>
      </w:pPr>
      <w:rPr>
        <w:rFonts w:ascii="Arial Narrow" w:eastAsia="Times New Roman" w:hAnsi="Arial Narrow" w:cs="Open Sans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7B283B"/>
    <w:multiLevelType w:val="multilevel"/>
    <w:tmpl w:val="33B2985E"/>
    <w:styleLink w:val="WWNum1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5"/>
      <w:numFmt w:val="decimal"/>
      <w:lvlText w:val="%2."/>
      <w:lvlJc w:val="left"/>
      <w:pPr>
        <w:ind w:left="1140" w:hanging="360"/>
      </w:pPr>
    </w:lvl>
    <w:lvl w:ilvl="2">
      <w:start w:val="1"/>
      <w:numFmt w:val="lowerRoman"/>
      <w:lvlText w:val="%1.%2.%3."/>
      <w:lvlJc w:val="right"/>
      <w:pPr>
        <w:ind w:left="1860" w:hanging="180"/>
      </w:pPr>
    </w:lvl>
    <w:lvl w:ilvl="3">
      <w:start w:val="1"/>
      <w:numFmt w:val="decimal"/>
      <w:lvlText w:val="%1.%2.%3.%4."/>
      <w:lvlJc w:val="left"/>
      <w:pPr>
        <w:ind w:left="2580" w:hanging="360"/>
      </w:pPr>
    </w:lvl>
    <w:lvl w:ilvl="4">
      <w:start w:val="1"/>
      <w:numFmt w:val="lowerLetter"/>
      <w:lvlText w:val="%1.%2.%3.%4.%5."/>
      <w:lvlJc w:val="left"/>
      <w:pPr>
        <w:ind w:left="3300" w:hanging="360"/>
      </w:pPr>
    </w:lvl>
    <w:lvl w:ilvl="5">
      <w:start w:val="1"/>
      <w:numFmt w:val="lowerRoman"/>
      <w:lvlText w:val="%1.%2.%3.%4.%5.%6."/>
      <w:lvlJc w:val="right"/>
      <w:pPr>
        <w:ind w:left="4020" w:hanging="180"/>
      </w:pPr>
    </w:lvl>
    <w:lvl w:ilvl="6">
      <w:start w:val="1"/>
      <w:numFmt w:val="decimal"/>
      <w:lvlText w:val="%1.%2.%3.%4.%5.%6.%7."/>
      <w:lvlJc w:val="left"/>
      <w:pPr>
        <w:ind w:left="4740" w:hanging="360"/>
      </w:pPr>
    </w:lvl>
    <w:lvl w:ilvl="7">
      <w:start w:val="1"/>
      <w:numFmt w:val="lowerLetter"/>
      <w:lvlText w:val="%1.%2.%3.%4.%5.%6.%7.%8."/>
      <w:lvlJc w:val="left"/>
      <w:pPr>
        <w:ind w:left="5460" w:hanging="360"/>
      </w:pPr>
    </w:lvl>
    <w:lvl w:ilvl="8">
      <w:start w:val="1"/>
      <w:numFmt w:val="lowerRoman"/>
      <w:lvlText w:val="%1.%2.%3.%4.%5.%6.%7.%8.%9."/>
      <w:lvlJc w:val="right"/>
      <w:pPr>
        <w:ind w:left="6180" w:hanging="180"/>
      </w:pPr>
    </w:lvl>
  </w:abstractNum>
  <w:abstractNum w:abstractNumId="52" w15:restartNumberingAfterBreak="0">
    <w:nsid w:val="56582E5F"/>
    <w:multiLevelType w:val="hybridMultilevel"/>
    <w:tmpl w:val="202A590C"/>
    <w:lvl w:ilvl="0" w:tplc="B06A52CE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7790833"/>
    <w:multiLevelType w:val="multilevel"/>
    <w:tmpl w:val="5AD40CB4"/>
    <w:styleLink w:val="WWNum3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98A4114"/>
    <w:multiLevelType w:val="multilevel"/>
    <w:tmpl w:val="311685D2"/>
    <w:lvl w:ilvl="0">
      <w:start w:val="1"/>
      <w:numFmt w:val="decimal"/>
      <w:lvlText w:val="%1)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D110DEB"/>
    <w:multiLevelType w:val="multilevel"/>
    <w:tmpl w:val="38DE23D8"/>
    <w:styleLink w:val="WWNum46"/>
    <w:lvl w:ilvl="0">
      <w:start w:val="1"/>
      <w:numFmt w:val="lowerLetter"/>
      <w:lvlText w:val="%1)"/>
      <w:lvlJc w:val="righ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5E2D2E4A"/>
    <w:multiLevelType w:val="multilevel"/>
    <w:tmpl w:val="EFF63D08"/>
    <w:lvl w:ilvl="0">
      <w:start w:val="1"/>
      <w:numFmt w:val="lowerLetter"/>
      <w:lvlText w:val="%1)"/>
      <w:lvlJc w:val="left"/>
      <w:rPr>
        <w:rFonts w:ascii="Arial Narrow" w:eastAsia="Times New Roman" w:hAnsi="Arial Narrow" w:cs="Open San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FC84A2F"/>
    <w:multiLevelType w:val="multilevel"/>
    <w:tmpl w:val="3DAEBD8C"/>
    <w:styleLink w:val="Outline"/>
    <w:lvl w:ilvl="0">
      <w:start w:val="1"/>
      <w:numFmt w:val="upperLetter"/>
      <w:pStyle w:val="jmparagraf1"/>
      <w:lvlText w:val="%1."/>
      <w:lvlJc w:val="left"/>
      <w:pPr>
        <w:ind w:left="397" w:hanging="397"/>
      </w:pPr>
    </w:lvl>
    <w:lvl w:ilvl="1">
      <w:start w:val="1"/>
      <w:numFmt w:val="decimal"/>
      <w:lvlText w:val="%2."/>
      <w:lvlJc w:val="left"/>
      <w:pPr>
        <w:ind w:left="397" w:hanging="397"/>
      </w:pPr>
      <w:rPr>
        <w:sz w:val="22"/>
        <w:szCs w:val="22"/>
      </w:rPr>
    </w:lvl>
    <w:lvl w:ilvl="2">
      <w:start w:val="1"/>
      <w:numFmt w:val="lowerLetter"/>
      <w:lvlText w:val="%1.%2.%3)"/>
      <w:lvlJc w:val="left"/>
      <w:pPr>
        <w:ind w:left="794" w:hanging="397"/>
      </w:pPr>
      <w:rPr>
        <w:color w:val="000000"/>
      </w:rPr>
    </w:lvl>
    <w:lvl w:ilvl="3">
      <w:start w:val="1"/>
      <w:numFmt w:val="decimal"/>
      <w:lvlText w:val="%1.%2.%3.%4)"/>
      <w:lvlJc w:val="left"/>
      <w:pPr>
        <w:ind w:left="1191" w:hanging="397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lowerRoman"/>
      <w:lvlText w:val="%1.%2.%3.%4.%5.%6.%7.%8.%9."/>
      <w:lvlJc w:val="right"/>
      <w:pPr>
        <w:ind w:left="6180" w:hanging="180"/>
      </w:pPr>
    </w:lvl>
  </w:abstractNum>
  <w:abstractNum w:abstractNumId="58" w15:restartNumberingAfterBreak="0">
    <w:nsid w:val="63D372FF"/>
    <w:multiLevelType w:val="multilevel"/>
    <w:tmpl w:val="D4069FCA"/>
    <w:styleLink w:val="WWNum41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Open Sans"/>
        <w:color w:val="00000A"/>
        <w:sz w:val="20"/>
        <w:szCs w:val="20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648B70CD"/>
    <w:multiLevelType w:val="multilevel"/>
    <w:tmpl w:val="92F08F82"/>
    <w:styleLink w:val="WWNum24"/>
    <w:lvl w:ilvl="0">
      <w:start w:val="1"/>
      <w:numFmt w:val="decimal"/>
      <w:lvlText w:val="%1."/>
      <w:lvlJc w:val="left"/>
      <w:rPr>
        <w:rFonts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60" w15:restartNumberingAfterBreak="0">
    <w:nsid w:val="650130CA"/>
    <w:multiLevelType w:val="multilevel"/>
    <w:tmpl w:val="FF3A00D8"/>
    <w:styleLink w:val="WWNum13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61" w15:restartNumberingAfterBreak="0">
    <w:nsid w:val="680B48C4"/>
    <w:multiLevelType w:val="multilevel"/>
    <w:tmpl w:val="B5B80706"/>
    <w:styleLink w:val="WWNum42"/>
    <w:lvl w:ilvl="0">
      <w:start w:val="1"/>
      <w:numFmt w:val="decimal"/>
      <w:lvlText w:val="%1."/>
      <w:lvlJc w:val="left"/>
      <w:pPr>
        <w:ind w:left="2880" w:hanging="360"/>
      </w:pPr>
      <w:rPr>
        <w:rFonts w:cs="Open Sans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68887BDB"/>
    <w:multiLevelType w:val="multilevel"/>
    <w:tmpl w:val="AD367E6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63" w15:restartNumberingAfterBreak="0">
    <w:nsid w:val="6A824F39"/>
    <w:multiLevelType w:val="multilevel"/>
    <w:tmpl w:val="FD761ED8"/>
    <w:styleLink w:val="WWNum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4" w15:restartNumberingAfterBreak="0">
    <w:nsid w:val="6CAA7F6E"/>
    <w:multiLevelType w:val="multilevel"/>
    <w:tmpl w:val="F82AE6F8"/>
    <w:styleLink w:val="WWNum63"/>
    <w:lvl w:ilvl="0">
      <w:start w:val="1"/>
      <w:numFmt w:val="lowerLetter"/>
      <w:lvlText w:val="%1)"/>
      <w:lvlJc w:val="left"/>
      <w:pPr>
        <w:ind w:left="144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9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70774B8F"/>
    <w:multiLevelType w:val="multilevel"/>
    <w:tmpl w:val="F308331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43B3F30"/>
    <w:multiLevelType w:val="multilevel"/>
    <w:tmpl w:val="992234B0"/>
    <w:styleLink w:val="WWNum43"/>
    <w:lvl w:ilvl="0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67" w15:restartNumberingAfterBreak="0">
    <w:nsid w:val="76B00A3A"/>
    <w:multiLevelType w:val="multilevel"/>
    <w:tmpl w:val="185CF7F0"/>
    <w:styleLink w:val="WWNum52"/>
    <w:lvl w:ilvl="0">
      <w:start w:val="1"/>
      <w:numFmt w:val="decimal"/>
      <w:lvlText w:val="%1."/>
      <w:lvlJc w:val="left"/>
      <w:pPr>
        <w:ind w:left="283" w:hanging="283"/>
      </w:pPr>
      <w:rPr>
        <w:rFonts w:cs="Open Sans"/>
        <w:b w:val="0"/>
        <w:bCs/>
        <w:i w:val="0"/>
        <w:iCs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8873813"/>
    <w:multiLevelType w:val="multilevel"/>
    <w:tmpl w:val="EBDACE2C"/>
    <w:styleLink w:val="WWNum31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200" w:hanging="180"/>
      </w:pPr>
      <w:rPr>
        <w:rFonts w:cs="Times New Roman"/>
      </w:rPr>
    </w:lvl>
  </w:abstractNum>
  <w:abstractNum w:abstractNumId="69" w15:restartNumberingAfterBreak="0">
    <w:nsid w:val="7942301E"/>
    <w:multiLevelType w:val="multilevel"/>
    <w:tmpl w:val="75D622E8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799D427E"/>
    <w:multiLevelType w:val="multilevel"/>
    <w:tmpl w:val="5A20DD02"/>
    <w:styleLink w:val="WWNum44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  <w:color w:val="00000A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lowerLetter"/>
      <w:lvlText w:val="%1.%2.%3.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rFonts w:cs="Times New Roman"/>
      </w:rPr>
    </w:lvl>
  </w:abstractNum>
  <w:abstractNum w:abstractNumId="71" w15:restartNumberingAfterBreak="0">
    <w:nsid w:val="7AFC6C59"/>
    <w:multiLevelType w:val="multilevel"/>
    <w:tmpl w:val="AC744A08"/>
    <w:styleLink w:val="WWNum48"/>
    <w:lvl w:ilvl="0">
      <w:start w:val="1"/>
      <w:numFmt w:val="decimal"/>
      <w:lvlText w:val="%1."/>
      <w:lvlJc w:val="left"/>
      <w:pPr>
        <w:ind w:left="765" w:hanging="340"/>
      </w:pPr>
      <w:rPr>
        <w:rFonts w:eastAsia="Times New Roman" w:cs="Open Sans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7C464C15"/>
    <w:multiLevelType w:val="multilevel"/>
    <w:tmpl w:val="01C40CAE"/>
    <w:styleLink w:val="WWNum25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73" w15:restartNumberingAfterBreak="0">
    <w:nsid w:val="7CA81686"/>
    <w:multiLevelType w:val="multilevel"/>
    <w:tmpl w:val="AF28298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0004530">
    <w:abstractNumId w:val="12"/>
  </w:num>
  <w:num w:numId="2" w16cid:durableId="1131483205">
    <w:abstractNumId w:val="57"/>
  </w:num>
  <w:num w:numId="3" w16cid:durableId="2129615879">
    <w:abstractNumId w:val="51"/>
  </w:num>
  <w:num w:numId="4" w16cid:durableId="629165964">
    <w:abstractNumId w:val="73"/>
  </w:num>
  <w:num w:numId="5" w16cid:durableId="225917594">
    <w:abstractNumId w:val="18"/>
  </w:num>
  <w:num w:numId="6" w16cid:durableId="302470057">
    <w:abstractNumId w:val="44"/>
  </w:num>
  <w:num w:numId="7" w16cid:durableId="1178688562">
    <w:abstractNumId w:val="31"/>
  </w:num>
  <w:num w:numId="8" w16cid:durableId="1417247422">
    <w:abstractNumId w:val="26"/>
  </w:num>
  <w:num w:numId="9" w16cid:durableId="1152256804">
    <w:abstractNumId w:val="10"/>
  </w:num>
  <w:num w:numId="10" w16cid:durableId="801191833">
    <w:abstractNumId w:val="7"/>
  </w:num>
  <w:num w:numId="11" w16cid:durableId="350108704">
    <w:abstractNumId w:val="65"/>
  </w:num>
  <w:num w:numId="12" w16cid:durableId="1015494198">
    <w:abstractNumId w:val="48"/>
  </w:num>
  <w:num w:numId="13" w16cid:durableId="93286532">
    <w:abstractNumId w:val="39"/>
  </w:num>
  <w:num w:numId="14" w16cid:durableId="1338311057">
    <w:abstractNumId w:val="30"/>
  </w:num>
  <w:num w:numId="15" w16cid:durableId="454715633">
    <w:abstractNumId w:val="60"/>
  </w:num>
  <w:num w:numId="16" w16cid:durableId="1808543707">
    <w:abstractNumId w:val="5"/>
  </w:num>
  <w:num w:numId="17" w16cid:durableId="825391283">
    <w:abstractNumId w:val="20"/>
  </w:num>
  <w:num w:numId="18" w16cid:durableId="2031106705">
    <w:abstractNumId w:val="62"/>
  </w:num>
  <w:num w:numId="19" w16cid:durableId="833691874">
    <w:abstractNumId w:val="17"/>
  </w:num>
  <w:num w:numId="20" w16cid:durableId="1035496838">
    <w:abstractNumId w:val="69"/>
  </w:num>
  <w:num w:numId="21" w16cid:durableId="30768635">
    <w:abstractNumId w:val="27"/>
  </w:num>
  <w:num w:numId="22" w16cid:durableId="926694672">
    <w:abstractNumId w:val="8"/>
  </w:num>
  <w:num w:numId="23" w16cid:durableId="1646736655">
    <w:abstractNumId w:val="3"/>
  </w:num>
  <w:num w:numId="24" w16cid:durableId="281692817">
    <w:abstractNumId w:val="6"/>
  </w:num>
  <w:num w:numId="25" w16cid:durableId="151652129">
    <w:abstractNumId w:val="28"/>
  </w:num>
  <w:num w:numId="26" w16cid:durableId="865605313">
    <w:abstractNumId w:val="59"/>
  </w:num>
  <w:num w:numId="27" w16cid:durableId="309093999">
    <w:abstractNumId w:val="72"/>
  </w:num>
  <w:num w:numId="28" w16cid:durableId="362436344">
    <w:abstractNumId w:val="9"/>
  </w:num>
  <w:num w:numId="29" w16cid:durableId="223879831">
    <w:abstractNumId w:val="46"/>
  </w:num>
  <w:num w:numId="30" w16cid:durableId="569924860">
    <w:abstractNumId w:val="34"/>
  </w:num>
  <w:num w:numId="31" w16cid:durableId="1509565203">
    <w:abstractNumId w:val="19"/>
  </w:num>
  <w:num w:numId="32" w16cid:durableId="1249000128">
    <w:abstractNumId w:val="53"/>
  </w:num>
  <w:num w:numId="33" w16cid:durableId="1337146638">
    <w:abstractNumId w:val="68"/>
  </w:num>
  <w:num w:numId="34" w16cid:durableId="1864199752">
    <w:abstractNumId w:val="35"/>
  </w:num>
  <w:num w:numId="35" w16cid:durableId="452095523">
    <w:abstractNumId w:val="43"/>
  </w:num>
  <w:num w:numId="36" w16cid:durableId="1061290549">
    <w:abstractNumId w:val="11"/>
  </w:num>
  <w:num w:numId="37" w16cid:durableId="1348672929">
    <w:abstractNumId w:val="14"/>
  </w:num>
  <w:num w:numId="38" w16cid:durableId="62140012">
    <w:abstractNumId w:val="16"/>
  </w:num>
  <w:num w:numId="39" w16cid:durableId="527065237">
    <w:abstractNumId w:val="4"/>
  </w:num>
  <w:num w:numId="40" w16cid:durableId="689992513">
    <w:abstractNumId w:val="42"/>
  </w:num>
  <w:num w:numId="41" w16cid:durableId="126166151">
    <w:abstractNumId w:val="41"/>
  </w:num>
  <w:num w:numId="42" w16cid:durableId="2073503317">
    <w:abstractNumId w:val="37"/>
  </w:num>
  <w:num w:numId="43" w16cid:durableId="1782647808">
    <w:abstractNumId w:val="58"/>
  </w:num>
  <w:num w:numId="44" w16cid:durableId="820195356">
    <w:abstractNumId w:val="61"/>
  </w:num>
  <w:num w:numId="45" w16cid:durableId="310062923">
    <w:abstractNumId w:val="66"/>
  </w:num>
  <w:num w:numId="46" w16cid:durableId="1581480031">
    <w:abstractNumId w:val="70"/>
  </w:num>
  <w:num w:numId="47" w16cid:durableId="449667242">
    <w:abstractNumId w:val="47"/>
  </w:num>
  <w:num w:numId="48" w16cid:durableId="617756913">
    <w:abstractNumId w:val="55"/>
  </w:num>
  <w:num w:numId="49" w16cid:durableId="1573200944">
    <w:abstractNumId w:val="36"/>
  </w:num>
  <w:num w:numId="50" w16cid:durableId="1652323014">
    <w:abstractNumId w:val="71"/>
  </w:num>
  <w:num w:numId="51" w16cid:durableId="831261955">
    <w:abstractNumId w:val="2"/>
  </w:num>
  <w:num w:numId="52" w16cid:durableId="1368530713">
    <w:abstractNumId w:val="29"/>
  </w:num>
  <w:num w:numId="53" w16cid:durableId="214051009">
    <w:abstractNumId w:val="38"/>
  </w:num>
  <w:num w:numId="54" w16cid:durableId="601299472">
    <w:abstractNumId w:val="67"/>
  </w:num>
  <w:num w:numId="55" w16cid:durableId="728841187">
    <w:abstractNumId w:val="45"/>
  </w:num>
  <w:num w:numId="56" w16cid:durableId="1864005147">
    <w:abstractNumId w:val="22"/>
  </w:num>
  <w:num w:numId="57" w16cid:durableId="1891065301">
    <w:abstractNumId w:val="1"/>
  </w:num>
  <w:num w:numId="58" w16cid:durableId="2030136544">
    <w:abstractNumId w:val="40"/>
  </w:num>
  <w:num w:numId="59" w16cid:durableId="928848843">
    <w:abstractNumId w:val="33"/>
  </w:num>
  <w:num w:numId="60" w16cid:durableId="1980262018">
    <w:abstractNumId w:val="21"/>
  </w:num>
  <w:num w:numId="61" w16cid:durableId="1754819955">
    <w:abstractNumId w:val="0"/>
  </w:num>
  <w:num w:numId="62" w16cid:durableId="1977955774">
    <w:abstractNumId w:val="15"/>
  </w:num>
  <w:num w:numId="63" w16cid:durableId="440995934">
    <w:abstractNumId w:val="13"/>
  </w:num>
  <w:num w:numId="64" w16cid:durableId="2077892531">
    <w:abstractNumId w:val="24"/>
  </w:num>
  <w:num w:numId="65" w16cid:durableId="400058998">
    <w:abstractNumId w:val="64"/>
  </w:num>
  <w:num w:numId="66" w16cid:durableId="796922056">
    <w:abstractNumId w:val="63"/>
  </w:num>
  <w:num w:numId="67" w16cid:durableId="2044552640">
    <w:abstractNumId w:val="61"/>
    <w:lvlOverride w:ilvl="0">
      <w:startOverride w:val="1"/>
    </w:lvlOverride>
  </w:num>
  <w:num w:numId="68" w16cid:durableId="502474315">
    <w:abstractNumId w:val="58"/>
    <w:lvlOverride w:ilvl="0">
      <w:startOverride w:val="1"/>
    </w:lvlOverride>
  </w:num>
  <w:num w:numId="69" w16cid:durableId="1928073158">
    <w:abstractNumId w:val="66"/>
    <w:lvlOverride w:ilvl="0">
      <w:startOverride w:val="1"/>
    </w:lvlOverride>
  </w:num>
  <w:num w:numId="70" w16cid:durableId="296112008">
    <w:abstractNumId w:val="70"/>
    <w:lvlOverride w:ilvl="0">
      <w:startOverride w:val="1"/>
    </w:lvlOverride>
  </w:num>
  <w:num w:numId="71" w16cid:durableId="615252739">
    <w:abstractNumId w:val="8"/>
    <w:lvlOverride w:ilvl="0">
      <w:startOverride w:val="1"/>
    </w:lvlOverride>
  </w:num>
  <w:num w:numId="72" w16cid:durableId="883640001">
    <w:abstractNumId w:val="47"/>
    <w:lvlOverride w:ilvl="0">
      <w:startOverride w:val="1"/>
    </w:lvlOverride>
  </w:num>
  <w:num w:numId="73" w16cid:durableId="452213350">
    <w:abstractNumId w:val="63"/>
    <w:lvlOverride w:ilvl="0">
      <w:startOverride w:val="1"/>
    </w:lvlOverride>
  </w:num>
  <w:num w:numId="74" w16cid:durableId="68043350">
    <w:abstractNumId w:val="71"/>
    <w:lvlOverride w:ilvl="0">
      <w:startOverride w:val="1"/>
    </w:lvlOverride>
  </w:num>
  <w:num w:numId="75" w16cid:durableId="2089885049">
    <w:abstractNumId w:val="2"/>
    <w:lvlOverride w:ilvl="0">
      <w:startOverride w:val="1"/>
    </w:lvlOverride>
  </w:num>
  <w:num w:numId="76" w16cid:durableId="1460303369">
    <w:abstractNumId w:val="36"/>
    <w:lvlOverride w:ilvl="0">
      <w:startOverride w:val="1"/>
    </w:lvlOverride>
  </w:num>
  <w:num w:numId="77" w16cid:durableId="1159660438">
    <w:abstractNumId w:val="43"/>
    <w:lvlOverride w:ilvl="0">
      <w:startOverride w:val="1"/>
    </w:lvlOverride>
  </w:num>
  <w:num w:numId="78" w16cid:durableId="234558437">
    <w:abstractNumId w:val="67"/>
    <w:lvlOverride w:ilvl="0">
      <w:startOverride w:val="1"/>
    </w:lvlOverride>
  </w:num>
  <w:num w:numId="79" w16cid:durableId="1150293433">
    <w:abstractNumId w:val="38"/>
    <w:lvlOverride w:ilvl="0">
      <w:startOverride w:val="1"/>
    </w:lvlOverride>
  </w:num>
  <w:num w:numId="80" w16cid:durableId="1265529150">
    <w:abstractNumId w:val="45"/>
    <w:lvlOverride w:ilvl="0">
      <w:startOverride w:val="1"/>
    </w:lvlOverride>
  </w:num>
  <w:num w:numId="81" w16cid:durableId="1050150019">
    <w:abstractNumId w:val="22"/>
    <w:lvlOverride w:ilvl="0">
      <w:startOverride w:val="1"/>
    </w:lvlOverride>
  </w:num>
  <w:num w:numId="82" w16cid:durableId="85617393">
    <w:abstractNumId w:val="1"/>
    <w:lvlOverride w:ilvl="0">
      <w:startOverride w:val="1"/>
    </w:lvlOverride>
  </w:num>
  <w:num w:numId="83" w16cid:durableId="179391691">
    <w:abstractNumId w:val="33"/>
    <w:lvlOverride w:ilvl="0">
      <w:startOverride w:val="1"/>
    </w:lvlOverride>
  </w:num>
  <w:num w:numId="84" w16cid:durableId="458107579">
    <w:abstractNumId w:val="37"/>
    <w:lvlOverride w:ilvl="0">
      <w:startOverride w:val="1"/>
    </w:lvlOverride>
  </w:num>
  <w:num w:numId="85" w16cid:durableId="1234782466">
    <w:abstractNumId w:val="0"/>
    <w:lvlOverride w:ilvl="0">
      <w:startOverride w:val="1"/>
    </w:lvlOverride>
  </w:num>
  <w:num w:numId="86" w16cid:durableId="1284655512">
    <w:abstractNumId w:val="21"/>
    <w:lvlOverride w:ilvl="0">
      <w:startOverride w:val="1"/>
    </w:lvlOverride>
  </w:num>
  <w:num w:numId="87" w16cid:durableId="807825062">
    <w:abstractNumId w:val="15"/>
    <w:lvlOverride w:ilvl="0">
      <w:startOverride w:val="1"/>
    </w:lvlOverride>
  </w:num>
  <w:num w:numId="88" w16cid:durableId="616185522">
    <w:abstractNumId w:val="59"/>
    <w:lvlOverride w:ilvl="0">
      <w:startOverride w:val="1"/>
    </w:lvlOverride>
  </w:num>
  <w:num w:numId="89" w16cid:durableId="252056968">
    <w:abstractNumId w:val="72"/>
    <w:lvlOverride w:ilvl="0">
      <w:startOverride w:val="1"/>
    </w:lvlOverride>
  </w:num>
  <w:num w:numId="90" w16cid:durableId="1932350492">
    <w:abstractNumId w:val="23"/>
  </w:num>
  <w:num w:numId="91" w16cid:durableId="1446533635">
    <w:abstractNumId w:val="52"/>
  </w:num>
  <w:num w:numId="92" w16cid:durableId="1469590">
    <w:abstractNumId w:val="32"/>
  </w:num>
  <w:num w:numId="93" w16cid:durableId="249435367">
    <w:abstractNumId w:val="54"/>
  </w:num>
  <w:num w:numId="94" w16cid:durableId="1141654982">
    <w:abstractNumId w:val="25"/>
  </w:num>
  <w:num w:numId="95" w16cid:durableId="931207631">
    <w:abstractNumId w:val="56"/>
  </w:num>
  <w:num w:numId="96" w16cid:durableId="1058167239">
    <w:abstractNumId w:val="49"/>
  </w:num>
  <w:num w:numId="97" w16cid:durableId="1927297789">
    <w:abstractNumId w:val="50"/>
  </w:num>
  <w:numIdMacAtCleanup w:val="9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Bagińska-Gorczyca">
    <w15:presenceInfo w15:providerId="AD" w15:userId="S-1-5-21-1258824510-3303949563-3469234235-3845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775"/>
    <w:rsid w:val="00023ABC"/>
    <w:rsid w:val="0009147E"/>
    <w:rsid w:val="00140505"/>
    <w:rsid w:val="0016448F"/>
    <w:rsid w:val="001A17AA"/>
    <w:rsid w:val="002063ED"/>
    <w:rsid w:val="0021375C"/>
    <w:rsid w:val="0022426A"/>
    <w:rsid w:val="00244165"/>
    <w:rsid w:val="0027416E"/>
    <w:rsid w:val="002B3644"/>
    <w:rsid w:val="00354651"/>
    <w:rsid w:val="003A277F"/>
    <w:rsid w:val="003B07A4"/>
    <w:rsid w:val="003E1E8C"/>
    <w:rsid w:val="00464756"/>
    <w:rsid w:val="00520D5E"/>
    <w:rsid w:val="00527825"/>
    <w:rsid w:val="0054795B"/>
    <w:rsid w:val="00552DAB"/>
    <w:rsid w:val="005A0F1B"/>
    <w:rsid w:val="00620B37"/>
    <w:rsid w:val="006C44D0"/>
    <w:rsid w:val="006E3B83"/>
    <w:rsid w:val="00765647"/>
    <w:rsid w:val="00785B5B"/>
    <w:rsid w:val="007A4D70"/>
    <w:rsid w:val="007C1DB1"/>
    <w:rsid w:val="007C4760"/>
    <w:rsid w:val="007F133F"/>
    <w:rsid w:val="008445A5"/>
    <w:rsid w:val="0088294C"/>
    <w:rsid w:val="008F1712"/>
    <w:rsid w:val="00927DBE"/>
    <w:rsid w:val="0093770F"/>
    <w:rsid w:val="00947B02"/>
    <w:rsid w:val="009A36FB"/>
    <w:rsid w:val="009C01DF"/>
    <w:rsid w:val="009C715D"/>
    <w:rsid w:val="00A27089"/>
    <w:rsid w:val="00BA3FEA"/>
    <w:rsid w:val="00BE715C"/>
    <w:rsid w:val="00C275E7"/>
    <w:rsid w:val="00CD3736"/>
    <w:rsid w:val="00D30021"/>
    <w:rsid w:val="00D404DF"/>
    <w:rsid w:val="00E00CC7"/>
    <w:rsid w:val="00E1103B"/>
    <w:rsid w:val="00E50D1C"/>
    <w:rsid w:val="00E6576E"/>
    <w:rsid w:val="00E97775"/>
    <w:rsid w:val="00F70C92"/>
    <w:rsid w:val="00FA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076D0"/>
  <w15:docId w15:val="{97806CCA-DF86-4805-9578-B67926D3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before="40" w:after="40" w:line="300" w:lineRule="exact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  <w:lang w:eastAsia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outlineLvl w:val="1"/>
    </w:pPr>
    <w:rPr>
      <w:b/>
      <w:bCs/>
      <w:sz w:val="26"/>
      <w:szCs w:val="24"/>
      <w:lang w:eastAsia="pl-PL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outlineLvl w:val="2"/>
    </w:pPr>
    <w:rPr>
      <w:b/>
      <w:bCs/>
      <w:sz w:val="26"/>
      <w:szCs w:val="24"/>
      <w:u w:val="single"/>
      <w:lang w:eastAsia="pl-PL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outlineLvl w:val="3"/>
    </w:pPr>
    <w:rPr>
      <w:b/>
      <w:bCs/>
      <w:sz w:val="24"/>
      <w:szCs w:val="24"/>
      <w:lang w:eastAsia="pl-PL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tabs>
        <w:tab w:val="left" w:pos="9216"/>
      </w:tabs>
      <w:ind w:left="4608" w:hanging="432"/>
      <w:outlineLvl w:val="4"/>
    </w:pPr>
    <w:rPr>
      <w:szCs w:val="24"/>
      <w:u w:val="single"/>
      <w:lang w:eastAsia="pl-PL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tabs>
        <w:tab w:val="left" w:pos="9504"/>
      </w:tabs>
      <w:ind w:left="4752" w:hanging="432"/>
      <w:outlineLvl w:val="5"/>
    </w:pPr>
    <w:rPr>
      <w:b/>
      <w:bCs/>
      <w:sz w:val="24"/>
      <w:szCs w:val="24"/>
      <w:lang w:eastAsia="pl-PL"/>
    </w:rPr>
  </w:style>
  <w:style w:type="paragraph" w:styleId="Nagwek7">
    <w:name w:val="heading 7"/>
    <w:basedOn w:val="Standard"/>
    <w:next w:val="Textbody"/>
    <w:pPr>
      <w:tabs>
        <w:tab w:val="left" w:pos="9792"/>
      </w:tabs>
      <w:spacing w:before="240" w:after="60"/>
      <w:ind w:left="4896" w:hanging="288"/>
      <w:outlineLvl w:val="6"/>
    </w:pPr>
    <w:rPr>
      <w:sz w:val="24"/>
      <w:szCs w:val="24"/>
      <w:lang w:eastAsia="pl-PL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  <w:lang w:eastAsia="pl-PL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paragraph" w:customStyle="1" w:styleId="ContentsHeading">
    <w:name w:val="Contents Heading"/>
    <w:basedOn w:val="Nagwek1"/>
    <w:pPr>
      <w:keepLines/>
      <w:suppressLineNumbers/>
      <w:spacing w:before="480" w:after="0" w:line="276" w:lineRule="auto"/>
      <w:jc w:val="left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Podtytu">
    <w:name w:val="Subtitle"/>
    <w:basedOn w:val="Standard"/>
    <w:next w:val="Textbody"/>
    <w:uiPriority w:val="11"/>
    <w:qFormat/>
    <w:pPr>
      <w:numPr>
        <w:ilvl w:val="1"/>
        <w:numId w:val="1"/>
      </w:numPr>
      <w:spacing w:after="60"/>
      <w:jc w:val="center"/>
      <w:outlineLvl w:val="1"/>
    </w:pPr>
    <w:rPr>
      <w:rFonts w:ascii="Arial" w:hAnsi="Arial" w:cs="Arial"/>
      <w:i/>
      <w:iCs/>
      <w:sz w:val="24"/>
      <w:szCs w:val="24"/>
      <w:lang w:eastAsia="pl-PL"/>
    </w:rPr>
  </w:style>
  <w:style w:type="paragraph" w:customStyle="1" w:styleId="SIWZ-podpunktypunktwzwykych">
    <w:name w:val="SIWZ - podpunkty punktów zwykłych"/>
    <w:basedOn w:val="Standard"/>
    <w:pPr>
      <w:spacing w:before="60"/>
      <w:jc w:val="left"/>
      <w:outlineLvl w:val="2"/>
    </w:pPr>
    <w:rPr>
      <w:rFonts w:ascii="Tahoma" w:hAnsi="Tahoma"/>
      <w:lang w:eastAsia="pl-PL"/>
    </w:rPr>
  </w:style>
  <w:style w:type="paragraph" w:customStyle="1" w:styleId="SIWZ-podpuntypodpunktw">
    <w:name w:val="SIWZ - podpunty podpunktów"/>
    <w:basedOn w:val="Standard"/>
    <w:pPr>
      <w:spacing w:before="60"/>
      <w:jc w:val="left"/>
      <w:outlineLvl w:val="3"/>
    </w:pPr>
    <w:rPr>
      <w:rFonts w:ascii="Tahoma" w:hAnsi="Tahoma"/>
      <w:lang w:eastAsia="pl-PL"/>
    </w:rPr>
  </w:style>
  <w:style w:type="paragraph" w:styleId="Tytu">
    <w:name w:val="Title"/>
    <w:basedOn w:val="Standard"/>
    <w:next w:val="Podtytu"/>
    <w:uiPriority w:val="10"/>
    <w:qFormat/>
    <w:pPr>
      <w:jc w:val="center"/>
      <w:outlineLvl w:val="8"/>
    </w:pPr>
    <w:rPr>
      <w:rFonts w:ascii="Arial" w:hAnsi="Arial" w:cs="Arial"/>
      <w:b/>
      <w:bCs/>
      <w:lang w:eastAsia="pl-PL"/>
    </w:rPr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before="0"/>
      <w:jc w:val="left"/>
    </w:pPr>
    <w:rPr>
      <w:rFonts w:eastAsia="Arial"/>
      <w:b/>
      <w:bCs/>
      <w:sz w:val="24"/>
      <w:szCs w:val="24"/>
      <w:lang w:eastAsia="ar-SA"/>
    </w:rPr>
  </w:style>
  <w:style w:type="paragraph" w:styleId="Lista">
    <w:name w:val="List"/>
    <w:basedOn w:val="Standard"/>
    <w:pPr>
      <w:spacing w:before="120" w:after="120"/>
      <w:ind w:left="283" w:right="-170" w:hanging="283"/>
    </w:pPr>
    <w:rPr>
      <w:rFonts w:ascii="Arial" w:hAnsi="Arial"/>
      <w:sz w:val="24"/>
      <w:lang w:eastAsia="pl-P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podstawowy2">
    <w:name w:val="Body Text 2"/>
    <w:basedOn w:val="Standard"/>
    <w:rPr>
      <w:sz w:val="26"/>
      <w:szCs w:val="24"/>
      <w:lang w:eastAsia="pl-PL"/>
    </w:rPr>
  </w:style>
  <w:style w:type="paragraph" w:styleId="Tekstpodstawowy3">
    <w:name w:val="Body Text 3"/>
    <w:basedOn w:val="Standard"/>
    <w:rPr>
      <w:sz w:val="24"/>
      <w:szCs w:val="24"/>
      <w:lang w:eastAsia="pl-PL"/>
    </w:rPr>
  </w:style>
  <w:style w:type="paragraph" w:customStyle="1" w:styleId="Textbodyindent">
    <w:name w:val="Text body indent"/>
    <w:basedOn w:val="Standard"/>
    <w:pPr>
      <w:tabs>
        <w:tab w:val="left" w:pos="6421"/>
      </w:tabs>
      <w:ind w:left="360"/>
    </w:pPr>
    <w:rPr>
      <w:sz w:val="24"/>
      <w:szCs w:val="24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sz w:val="24"/>
      <w:szCs w:val="24"/>
      <w:lang w:eastAsia="pl-PL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  <w:lang w:eastAsia="pl-PL"/>
    </w:rPr>
  </w:style>
  <w:style w:type="paragraph" w:customStyle="1" w:styleId="pkt">
    <w:name w:val="pkt"/>
    <w:basedOn w:val="Standard"/>
    <w:pPr>
      <w:spacing w:before="60" w:after="60"/>
      <w:ind w:left="851" w:hanging="295"/>
    </w:pPr>
    <w:rPr>
      <w:sz w:val="24"/>
      <w:szCs w:val="24"/>
      <w:lang w:eastAsia="pl-PL"/>
    </w:rPr>
  </w:style>
  <w:style w:type="paragraph" w:styleId="Zwykytekst">
    <w:name w:val="Plain Text"/>
    <w:basedOn w:val="Standard"/>
    <w:rPr>
      <w:rFonts w:ascii="Courier New" w:hAnsi="Courier New" w:cs="Courier New"/>
      <w:lang w:eastAsia="pl-PL"/>
    </w:rPr>
  </w:style>
  <w:style w:type="paragraph" w:customStyle="1" w:styleId="BodyText21">
    <w:name w:val="Body Text 21"/>
    <w:basedOn w:val="Standard"/>
    <w:pPr>
      <w:tabs>
        <w:tab w:val="left" w:pos="0"/>
      </w:tabs>
    </w:pPr>
    <w:rPr>
      <w:sz w:val="24"/>
      <w:szCs w:val="24"/>
      <w:lang w:eastAsia="pl-P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lang w:eastAsia="pl-PL"/>
    </w:rPr>
  </w:style>
  <w:style w:type="paragraph" w:customStyle="1" w:styleId="rozdzia">
    <w:name w:val="rozdział"/>
    <w:basedOn w:val="Standard"/>
    <w:pPr>
      <w:spacing w:line="360" w:lineRule="auto"/>
      <w:jc w:val="right"/>
    </w:pPr>
    <w:rPr>
      <w:bCs/>
      <w:sz w:val="24"/>
      <w:szCs w:val="24"/>
      <w:lang w:eastAsia="pl-PL"/>
    </w:rPr>
  </w:style>
  <w:style w:type="paragraph" w:styleId="Tekstkomentarza">
    <w:name w:val="annotation text"/>
    <w:basedOn w:val="Standard"/>
    <w:rPr>
      <w:lang w:eastAsia="pl-PL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pl-PL"/>
    </w:rPr>
  </w:style>
  <w:style w:type="paragraph" w:customStyle="1" w:styleId="ZnakZnakZnakZnakZnakZnakZnakZnakZnak">
    <w:name w:val="Znak Znak Znak Znak Znak Znak Znak Znak Znak"/>
    <w:basedOn w:val="Standard"/>
    <w:rPr>
      <w:rFonts w:ascii="Arial" w:hAnsi="Arial" w:cs="Arial"/>
      <w:sz w:val="24"/>
      <w:szCs w:val="24"/>
      <w:lang w:eastAsia="pl-PL"/>
    </w:rPr>
  </w:style>
  <w:style w:type="paragraph" w:styleId="Tekstprzypisudolnego">
    <w:name w:val="footnote text"/>
    <w:basedOn w:val="Standard"/>
    <w:rPr>
      <w:lang w:eastAsia="pl-PL"/>
    </w:rPr>
  </w:style>
  <w:style w:type="paragraph" w:customStyle="1" w:styleId="ust">
    <w:name w:val="ust"/>
    <w:pPr>
      <w:widowControl/>
      <w:suppressAutoHyphens/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Standard"/>
    <w:pPr>
      <w:tabs>
        <w:tab w:val="left" w:pos="3373"/>
      </w:tabs>
      <w:spacing w:line="100" w:lineRule="atLeast"/>
      <w:ind w:left="2127"/>
    </w:pPr>
    <w:rPr>
      <w:sz w:val="24"/>
      <w:lang w:eastAsia="ar-SA"/>
    </w:rPr>
  </w:style>
  <w:style w:type="paragraph" w:customStyle="1" w:styleId="Tekstpodstawowywcity31">
    <w:name w:val="Tekst podstawowy wcięty 31"/>
    <w:basedOn w:val="Standard"/>
    <w:pPr>
      <w:tabs>
        <w:tab w:val="left" w:pos="3514"/>
      </w:tabs>
      <w:spacing w:line="100" w:lineRule="atLeast"/>
      <w:ind w:left="2268"/>
    </w:pPr>
    <w:rPr>
      <w:sz w:val="24"/>
      <w:lang w:eastAsia="ar-SA"/>
    </w:rPr>
  </w:style>
  <w:style w:type="paragraph" w:customStyle="1" w:styleId="WW-Tekstpodstawowy2">
    <w:name w:val="WW-Tekst podstawowy 2"/>
    <w:basedOn w:val="Standard"/>
    <w:rPr>
      <w:rFonts w:eastAsia="Lucida Sans Unicode"/>
      <w:sz w:val="24"/>
      <w:szCs w:val="24"/>
      <w:lang w:eastAsia="ar-SA"/>
    </w:rPr>
  </w:style>
  <w:style w:type="paragraph" w:styleId="Listanumerowana">
    <w:name w:val="List Number"/>
    <w:basedOn w:val="Standard"/>
    <w:rPr>
      <w:lang w:eastAsia="pl-PL"/>
    </w:rPr>
  </w:style>
  <w:style w:type="paragraph" w:styleId="Tekstprzypisukocowego">
    <w:name w:val="endnote text"/>
    <w:basedOn w:val="Standard"/>
    <w:rPr>
      <w:lang w:eastAsia="pl-PL"/>
    </w:rPr>
  </w:style>
  <w:style w:type="paragraph" w:customStyle="1" w:styleId="msonormalcxspdrugie">
    <w:name w:val="msonormalcxspdrugie"/>
    <w:basedOn w:val="Standard"/>
    <w:pPr>
      <w:spacing w:before="100" w:after="100"/>
    </w:pPr>
    <w:rPr>
      <w:sz w:val="24"/>
      <w:szCs w:val="24"/>
      <w:lang w:eastAsia="pl-PL"/>
    </w:rPr>
  </w:style>
  <w:style w:type="paragraph" w:customStyle="1" w:styleId="msonormalcxspnazwisko">
    <w:name w:val="msonormalcxspnazwisko"/>
    <w:basedOn w:val="Standard"/>
    <w:pPr>
      <w:spacing w:before="100" w:after="100"/>
    </w:pPr>
    <w:rPr>
      <w:sz w:val="24"/>
      <w:szCs w:val="24"/>
      <w:lang w:eastAsia="pl-PL"/>
    </w:rPr>
  </w:style>
  <w:style w:type="paragraph" w:styleId="NormalnyWeb">
    <w:name w:val="Normal (Web)"/>
    <w:basedOn w:val="Standard"/>
    <w:pPr>
      <w:spacing w:after="150"/>
    </w:pPr>
    <w:rPr>
      <w:rFonts w:ascii="Verdana" w:hAnsi="Verdana"/>
      <w:color w:val="000000"/>
      <w:sz w:val="17"/>
      <w:szCs w:val="17"/>
      <w:lang w:eastAsia="pl-PL"/>
    </w:rPr>
  </w:style>
  <w:style w:type="paragraph" w:styleId="Listapunktowana">
    <w:name w:val="List Bullet"/>
    <w:basedOn w:val="Standard"/>
    <w:pPr>
      <w:spacing w:after="120"/>
      <w:ind w:left="425"/>
      <w:jc w:val="center"/>
    </w:pPr>
    <w:rPr>
      <w:b/>
      <w:sz w:val="24"/>
      <w:lang w:eastAsia="pl-PL"/>
    </w:rPr>
  </w:style>
  <w:style w:type="paragraph" w:styleId="Mapadokumentu">
    <w:name w:val="Document Map"/>
    <w:basedOn w:val="Standard"/>
    <w:rPr>
      <w:rFonts w:ascii="Tahoma" w:hAnsi="Tahoma"/>
      <w:sz w:val="16"/>
      <w:szCs w:val="16"/>
    </w:rPr>
  </w:style>
  <w:style w:type="paragraph" w:styleId="Tekstpodstawowywcity2">
    <w:name w:val="Body Text Indent 2"/>
    <w:basedOn w:val="Standard"/>
    <w:pPr>
      <w:ind w:left="360"/>
    </w:pPr>
    <w:rPr>
      <w:sz w:val="24"/>
    </w:rPr>
  </w:style>
  <w:style w:type="paragraph" w:customStyle="1" w:styleId="Style17">
    <w:name w:val="Style17"/>
    <w:basedOn w:val="Standard"/>
    <w:pPr>
      <w:spacing w:line="274" w:lineRule="exact"/>
    </w:pPr>
    <w:rPr>
      <w:sz w:val="24"/>
      <w:szCs w:val="24"/>
      <w:lang w:eastAsia="pl-PL"/>
    </w:rPr>
  </w:style>
  <w:style w:type="paragraph" w:styleId="Bezodstpw">
    <w:name w:val="No Spacing"/>
    <w:pPr>
      <w:widowControl/>
      <w:suppressAutoHyphens/>
      <w:spacing w:after="0" w:line="240" w:lineRule="auto"/>
    </w:pPr>
    <w:rPr>
      <w:rFonts w:ascii="Arial" w:eastAsia="Calibri" w:hAnsi="Arial" w:cs="Arial"/>
    </w:rPr>
  </w:style>
  <w:style w:type="paragraph" w:customStyle="1" w:styleId="WW-Tekstpodstawowywci3fty3">
    <w:name w:val="WW-Tekst podstawowy wcię3fty 3"/>
    <w:basedOn w:val="Standard"/>
    <w:pPr>
      <w:spacing w:line="480" w:lineRule="atLeast"/>
      <w:ind w:left="284"/>
    </w:pPr>
    <w:rPr>
      <w:rFonts w:ascii="Arial" w:hAnsi="Arial"/>
      <w:sz w:val="28"/>
      <w:lang w:eastAsia="pl-PL"/>
    </w:rPr>
  </w:style>
  <w:style w:type="paragraph" w:styleId="Listapunktowana3">
    <w:name w:val="List Bullet 3"/>
    <w:basedOn w:val="Standard"/>
    <w:rPr>
      <w:sz w:val="24"/>
      <w:szCs w:val="24"/>
      <w:lang w:eastAsia="pl-PL"/>
    </w:rPr>
  </w:style>
  <w:style w:type="paragraph" w:customStyle="1" w:styleId="Znak">
    <w:name w:val="Znak"/>
    <w:basedOn w:val="Standard"/>
    <w:pPr>
      <w:spacing w:after="160" w:line="240" w:lineRule="exact"/>
    </w:pPr>
    <w:rPr>
      <w:rFonts w:ascii="Tahoma" w:hAnsi="Tahoma"/>
      <w:lang w:val="en-US"/>
    </w:rPr>
  </w:style>
  <w:style w:type="paragraph" w:styleId="Poprawka">
    <w:name w:val="Revision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sw tekst,CW_Lista"/>
    <w:basedOn w:val="Standard"/>
    <w:qFormat/>
    <w:pPr>
      <w:ind w:left="720"/>
    </w:pPr>
  </w:style>
  <w:style w:type="paragraph" w:customStyle="1" w:styleId="jmtyt1">
    <w:name w:val="jm.tyt.1"/>
    <w:basedOn w:val="Standard"/>
    <w:pPr>
      <w:spacing w:before="120" w:after="120"/>
      <w:jc w:val="left"/>
    </w:pPr>
    <w:rPr>
      <w:b/>
    </w:rPr>
  </w:style>
  <w:style w:type="paragraph" w:customStyle="1" w:styleId="jmtyt2">
    <w:name w:val="jm.tyt.2"/>
    <w:basedOn w:val="Standard"/>
    <w:pPr>
      <w:tabs>
        <w:tab w:val="left" w:pos="360"/>
      </w:tabs>
      <w:spacing w:before="120" w:after="120"/>
      <w:jc w:val="left"/>
      <w:outlineLvl w:val="1"/>
    </w:pPr>
    <w:rPr>
      <w:b/>
    </w:rPr>
  </w:style>
  <w:style w:type="paragraph" w:styleId="HTML-wstpniesformatowany">
    <w:name w:val="HTML Preformatted"/>
    <w:basedOn w:val="Standard"/>
    <w:pPr>
      <w:tabs>
        <w:tab w:val="left" w:pos="6586"/>
        <w:tab w:val="left" w:pos="7502"/>
        <w:tab w:val="left" w:pos="8418"/>
        <w:tab w:val="left" w:pos="9334"/>
        <w:tab w:val="left" w:pos="10250"/>
        <w:tab w:val="left" w:pos="11166"/>
        <w:tab w:val="left" w:pos="12082"/>
        <w:tab w:val="left" w:pos="12998"/>
        <w:tab w:val="left" w:pos="13914"/>
        <w:tab w:val="left" w:pos="14830"/>
        <w:tab w:val="left" w:pos="15746"/>
        <w:tab w:val="left" w:pos="16662"/>
        <w:tab w:val="left" w:pos="17578"/>
        <w:tab w:val="left" w:pos="18494"/>
        <w:tab w:val="left" w:pos="19410"/>
        <w:tab w:val="left" w:pos="20326"/>
      </w:tabs>
      <w:spacing w:before="120" w:after="120"/>
      <w:ind w:left="5670" w:right="-170" w:hanging="5670"/>
    </w:pPr>
    <w:rPr>
      <w:rFonts w:ascii="Arial Unicode MS" w:eastAsia="Arial Unicode MS" w:hAnsi="Arial Unicode MS" w:cs="Arial Unicode MS"/>
      <w:color w:val="000000"/>
      <w:lang w:eastAsia="pl-PL"/>
    </w:rPr>
  </w:style>
  <w:style w:type="paragraph" w:customStyle="1" w:styleId="Contents1">
    <w:name w:val="Contents 1"/>
    <w:basedOn w:val="Standard"/>
    <w:pPr>
      <w:tabs>
        <w:tab w:val="left" w:pos="480"/>
        <w:tab w:val="right" w:leader="dot" w:pos="9060"/>
      </w:tabs>
      <w:spacing w:before="60" w:after="60"/>
      <w:jc w:val="left"/>
    </w:pPr>
    <w:rPr>
      <w:sz w:val="24"/>
      <w:szCs w:val="24"/>
      <w:lang w:eastAsia="pl-PL"/>
    </w:rPr>
  </w:style>
  <w:style w:type="paragraph" w:customStyle="1" w:styleId="Contents2">
    <w:name w:val="Contents 2"/>
    <w:basedOn w:val="Standard"/>
    <w:pPr>
      <w:tabs>
        <w:tab w:val="right" w:leader="dot" w:pos="9298"/>
      </w:tabs>
      <w:spacing w:before="0"/>
      <w:ind w:left="238"/>
      <w:jc w:val="left"/>
    </w:pPr>
    <w:rPr>
      <w:sz w:val="24"/>
      <w:szCs w:val="24"/>
      <w:lang w:eastAsia="pl-PL"/>
    </w:rPr>
  </w:style>
  <w:style w:type="paragraph" w:customStyle="1" w:styleId="Contents3">
    <w:name w:val="Contents 3"/>
    <w:basedOn w:val="Standard"/>
    <w:pPr>
      <w:tabs>
        <w:tab w:val="right" w:leader="dot" w:pos="9552"/>
      </w:tabs>
      <w:spacing w:before="0"/>
      <w:ind w:left="480"/>
      <w:jc w:val="left"/>
    </w:pPr>
    <w:rPr>
      <w:sz w:val="24"/>
      <w:szCs w:val="24"/>
      <w:lang w:eastAsia="pl-PL"/>
    </w:rPr>
  </w:style>
  <w:style w:type="paragraph" w:styleId="Lista2">
    <w:name w:val="List 2"/>
    <w:basedOn w:val="Standard"/>
    <w:pPr>
      <w:spacing w:before="120" w:after="120"/>
      <w:ind w:left="566" w:right="-170" w:hanging="283"/>
    </w:pPr>
    <w:rPr>
      <w:sz w:val="24"/>
      <w:szCs w:val="24"/>
      <w:lang w:eastAsia="pl-PL"/>
    </w:rPr>
  </w:style>
  <w:style w:type="paragraph" w:styleId="Lista3">
    <w:name w:val="List 3"/>
    <w:basedOn w:val="Standard"/>
    <w:pPr>
      <w:spacing w:before="120" w:after="120"/>
      <w:ind w:left="849" w:right="-170" w:hanging="283"/>
    </w:pPr>
    <w:rPr>
      <w:rFonts w:ascii="Arial" w:hAnsi="Arial"/>
      <w:sz w:val="24"/>
      <w:lang w:eastAsia="pl-PL"/>
    </w:rPr>
  </w:style>
  <w:style w:type="paragraph" w:styleId="Listapunktowana2">
    <w:name w:val="List Bullet 2"/>
    <w:basedOn w:val="Standard"/>
    <w:pPr>
      <w:spacing w:before="120" w:after="120"/>
      <w:ind w:left="566" w:right="-170" w:hanging="283"/>
    </w:pPr>
    <w:rPr>
      <w:rFonts w:ascii="Arial" w:hAnsi="Arial"/>
      <w:sz w:val="24"/>
      <w:lang w:eastAsia="pl-PL"/>
    </w:rPr>
  </w:style>
  <w:style w:type="paragraph" w:styleId="Lista-kontynuacja2">
    <w:name w:val="List Continue 2"/>
    <w:basedOn w:val="Standard"/>
    <w:pPr>
      <w:spacing w:before="0" w:after="120"/>
      <w:ind w:left="566"/>
      <w:jc w:val="left"/>
    </w:pPr>
    <w:rPr>
      <w:lang w:eastAsia="pl-PL"/>
    </w:rPr>
  </w:style>
  <w:style w:type="paragraph" w:customStyle="1" w:styleId="jmparagraf1">
    <w:name w:val="jm.paragraf1"/>
    <w:basedOn w:val="Standard"/>
    <w:pPr>
      <w:numPr>
        <w:numId w:val="2"/>
      </w:numPr>
      <w:spacing w:before="240" w:after="120"/>
      <w:jc w:val="center"/>
      <w:outlineLvl w:val="0"/>
    </w:pPr>
    <w:rPr>
      <w:b/>
      <w:szCs w:val="24"/>
    </w:rPr>
  </w:style>
  <w:style w:type="paragraph" w:customStyle="1" w:styleId="Jerzy1">
    <w:name w:val="Jerzy.1"/>
    <w:basedOn w:val="Standard"/>
    <w:pPr>
      <w:spacing w:before="120" w:after="120"/>
      <w:jc w:val="center"/>
    </w:pPr>
    <w:rPr>
      <w:b/>
      <w:bCs/>
      <w:smallCaps/>
    </w:rPr>
  </w:style>
  <w:style w:type="paragraph" w:customStyle="1" w:styleId="StylJerzy1Wszystkiewersaliki">
    <w:name w:val="Styl Jerzy.1 + Wszystkie wersaliki"/>
    <w:basedOn w:val="Jerzy1"/>
    <w:rPr>
      <w:caps/>
    </w:rPr>
  </w:style>
  <w:style w:type="paragraph" w:customStyle="1" w:styleId="juzia">
    <w:name w:val="juzia"/>
    <w:basedOn w:val="Jerzy1"/>
    <w:pPr>
      <w:jc w:val="both"/>
    </w:pPr>
    <w:rPr>
      <w:b w:val="0"/>
      <w:smallCaps w:val="0"/>
      <w:sz w:val="24"/>
      <w:szCs w:val="24"/>
    </w:rPr>
  </w:style>
  <w:style w:type="paragraph" w:customStyle="1" w:styleId="Styl10ptDolewej">
    <w:name w:val="Styl 10 pt Do lewej"/>
    <w:basedOn w:val="Standard"/>
    <w:pPr>
      <w:spacing w:before="60" w:after="60"/>
      <w:jc w:val="left"/>
    </w:pPr>
    <w:rPr>
      <w:lang w:eastAsia="pl-PL"/>
    </w:rPr>
  </w:style>
  <w:style w:type="paragraph" w:customStyle="1" w:styleId="Tekstpodstawowy21">
    <w:name w:val="Tekst podstawowy 21"/>
    <w:basedOn w:val="Standard"/>
    <w:pPr>
      <w:spacing w:before="0"/>
      <w:jc w:val="left"/>
    </w:pPr>
    <w:rPr>
      <w:b/>
      <w:sz w:val="24"/>
      <w:lang w:eastAsia="ar-SA"/>
    </w:rPr>
  </w:style>
  <w:style w:type="paragraph" w:customStyle="1" w:styleId="as1">
    <w:name w:val="as.1"/>
    <w:basedOn w:val="Standard"/>
    <w:pPr>
      <w:spacing w:before="60" w:after="60"/>
      <w:jc w:val="center"/>
    </w:pPr>
    <w:rPr>
      <w:b/>
      <w:sz w:val="24"/>
      <w:szCs w:val="24"/>
    </w:rPr>
  </w:style>
  <w:style w:type="paragraph" w:customStyle="1" w:styleId="1">
    <w:name w:val="1)"/>
    <w:basedOn w:val="Standard"/>
    <w:pPr>
      <w:spacing w:before="0"/>
      <w:jc w:val="left"/>
    </w:pPr>
    <w:rPr>
      <w:sz w:val="24"/>
      <w:szCs w:val="24"/>
      <w:lang w:eastAsia="pl-PL"/>
    </w:rPr>
  </w:style>
  <w:style w:type="paragraph" w:customStyle="1" w:styleId="jmparagraf2">
    <w:name w:val="jm.paragraf2"/>
    <w:basedOn w:val="Standard"/>
    <w:pPr>
      <w:shd w:val="clear" w:color="auto" w:fill="FFFFFF"/>
      <w:spacing w:before="60" w:after="200"/>
      <w:ind w:left="3969"/>
      <w:jc w:val="right"/>
      <w:outlineLvl w:val="1"/>
    </w:pPr>
    <w:rPr>
      <w:b/>
      <w:smallCaps/>
      <w:szCs w:val="24"/>
    </w:rPr>
  </w:style>
  <w:style w:type="paragraph" w:customStyle="1" w:styleId="as2">
    <w:name w:val="as.2"/>
    <w:basedOn w:val="Standard"/>
    <w:pPr>
      <w:spacing w:before="120" w:after="120"/>
      <w:ind w:left="4536"/>
      <w:jc w:val="right"/>
    </w:pPr>
    <w:rPr>
      <w:b/>
      <w:smallCaps/>
    </w:rPr>
  </w:style>
  <w:style w:type="paragraph" w:customStyle="1" w:styleId="StylStylNagwek211ptPrzed6ptPo6pt">
    <w:name w:val="Styl Styl Nagłówek 2 + 11 pt + Przed:  6 pt Po:  6 pt"/>
    <w:basedOn w:val="Standard"/>
    <w:pPr>
      <w:keepNext/>
      <w:spacing w:before="240" w:after="120"/>
      <w:outlineLvl w:val="1"/>
    </w:pPr>
    <w:rPr>
      <w:rFonts w:ascii="Arial" w:hAnsi="Arial"/>
      <w:b/>
      <w:bCs/>
      <w:smallCaps/>
      <w:sz w:val="24"/>
      <w:lang w:eastAsia="pl-PL"/>
    </w:rPr>
  </w:style>
  <w:style w:type="paragraph" w:customStyle="1" w:styleId="Tekstpodstawowy22">
    <w:name w:val="Tekst podstawowy 22"/>
    <w:basedOn w:val="Standard"/>
    <w:pPr>
      <w:spacing w:before="60" w:after="60"/>
      <w:ind w:left="284"/>
    </w:pPr>
    <w:rPr>
      <w:sz w:val="24"/>
      <w:lang w:eastAsia="pl-PL"/>
    </w:rPr>
  </w:style>
  <w:style w:type="paragraph" w:customStyle="1" w:styleId="Jerzy2">
    <w:name w:val="Jerzy.2"/>
    <w:basedOn w:val="Standard"/>
    <w:pPr>
      <w:spacing w:before="120" w:after="120"/>
      <w:ind w:left="4536"/>
      <w:jc w:val="right"/>
    </w:pPr>
    <w:rPr>
      <w:b/>
      <w:smallCaps/>
    </w:rPr>
  </w:style>
  <w:style w:type="paragraph" w:customStyle="1" w:styleId="CharChar1ZnakZnak">
    <w:name w:val="Char Char1 Znak Znak"/>
    <w:basedOn w:val="Standard"/>
    <w:pPr>
      <w:spacing w:before="0"/>
      <w:jc w:val="left"/>
    </w:pPr>
    <w:rPr>
      <w:sz w:val="24"/>
      <w:szCs w:val="24"/>
      <w:lang w:eastAsia="pl-PL"/>
    </w:rPr>
  </w:style>
  <w:style w:type="paragraph" w:customStyle="1" w:styleId="Default">
    <w:name w:val="Default"/>
    <w:pPr>
      <w:widowControl/>
      <w:suppressAutoHyphens/>
      <w:spacing w:before="0" w:after="0" w:line="240" w:lineRule="auto"/>
      <w:jc w:val="left"/>
    </w:pPr>
    <w:rPr>
      <w:rFonts w:eastAsia="Times New Roman" w:cs="Times New Roman"/>
      <w:color w:val="000000"/>
      <w:sz w:val="24"/>
      <w:szCs w:val="24"/>
      <w:lang w:eastAsia="pl-PL"/>
    </w:rPr>
  </w:style>
  <w:style w:type="paragraph" w:customStyle="1" w:styleId="Naglwek3">
    <w:name w:val="Naglówek 3"/>
    <w:basedOn w:val="Default"/>
    <w:rPr>
      <w:rFonts w:ascii="Times New Roman" w:hAnsi="Times New Roman"/>
      <w:color w:val="00000A"/>
    </w:rPr>
  </w:style>
  <w:style w:type="paragraph" w:customStyle="1" w:styleId="ju">
    <w:name w:val="ju"/>
    <w:basedOn w:val="Standard"/>
    <w:pPr>
      <w:spacing w:before="60" w:after="60"/>
      <w:ind w:left="840" w:hanging="283"/>
    </w:pPr>
    <w:rPr>
      <w:u w:val="single"/>
      <w:lang w:eastAsia="pl-PL"/>
    </w:rPr>
  </w:style>
  <w:style w:type="paragraph" w:customStyle="1" w:styleId="A">
    <w:name w:val="A"/>
    <w:basedOn w:val="Standard"/>
    <w:pPr>
      <w:spacing w:before="240" w:after="240"/>
      <w:jc w:val="center"/>
    </w:pPr>
    <w:rPr>
      <w:b/>
      <w:szCs w:val="24"/>
      <w:lang w:eastAsia="pl-PL"/>
    </w:rPr>
  </w:style>
  <w:style w:type="paragraph" w:customStyle="1" w:styleId="25">
    <w:name w:val="25"/>
    <w:basedOn w:val="Standard"/>
    <w:pPr>
      <w:spacing w:before="120" w:after="120"/>
      <w:ind w:left="357" w:right="-170" w:hanging="357"/>
    </w:pPr>
  </w:style>
  <w:style w:type="paragraph" w:customStyle="1" w:styleId="ZnakZnak1">
    <w:name w:val="Znak Znak1"/>
    <w:basedOn w:val="Standard"/>
    <w:pPr>
      <w:spacing w:before="120" w:after="120"/>
      <w:ind w:left="5670" w:right="-170" w:hanging="5670"/>
    </w:pPr>
    <w:rPr>
      <w:rFonts w:ascii="Arial" w:hAnsi="Arial" w:cs="Arial"/>
      <w:sz w:val="24"/>
      <w:szCs w:val="24"/>
      <w:lang w:eastAsia="pl-PL"/>
    </w:rPr>
  </w:style>
  <w:style w:type="paragraph" w:customStyle="1" w:styleId="tytu0">
    <w:name w:val="tytuł"/>
    <w:basedOn w:val="Standard"/>
    <w:pPr>
      <w:spacing w:before="240" w:after="120" w:line="288" w:lineRule="auto"/>
      <w:ind w:left="5670" w:right="-170" w:hanging="5670"/>
      <w:outlineLvl w:val="0"/>
    </w:pPr>
    <w:rPr>
      <w:b/>
      <w:bCs/>
      <w:color w:val="FF0000"/>
      <w:sz w:val="24"/>
      <w:szCs w:val="24"/>
      <w:lang w:eastAsia="pl-PL"/>
    </w:rPr>
  </w:style>
  <w:style w:type="paragraph" w:customStyle="1" w:styleId="tekstdokumentu">
    <w:name w:val="tekst dokumentu"/>
    <w:basedOn w:val="Standard"/>
    <w:pPr>
      <w:spacing w:before="360" w:after="120" w:line="360" w:lineRule="auto"/>
      <w:ind w:left="5670" w:right="-170" w:hanging="5670"/>
    </w:pPr>
    <w:rPr>
      <w:b/>
      <w:iCs/>
      <w:sz w:val="24"/>
      <w:lang w:eastAsia="pl-PL"/>
    </w:rPr>
  </w:style>
  <w:style w:type="paragraph" w:customStyle="1" w:styleId="zacznik">
    <w:name w:val="załącznik"/>
    <w:basedOn w:val="Textbody"/>
    <w:pPr>
      <w:tabs>
        <w:tab w:val="left" w:pos="7371"/>
      </w:tabs>
      <w:spacing w:before="120" w:after="120" w:line="360" w:lineRule="auto"/>
      <w:ind w:left="5670" w:right="-170" w:hanging="5670"/>
    </w:pPr>
    <w:rPr>
      <w:szCs w:val="20"/>
      <w:lang w:eastAsia="en-US"/>
    </w:rPr>
  </w:style>
  <w:style w:type="paragraph" w:customStyle="1" w:styleId="Listakontynuowana3">
    <w:name w:val="Lista kontynuowana 3"/>
    <w:basedOn w:val="Standard"/>
    <w:pPr>
      <w:spacing w:before="120" w:after="120"/>
      <w:ind w:left="849" w:right="-170" w:hanging="5670"/>
    </w:pPr>
    <w:rPr>
      <w:rFonts w:ascii="Arial" w:hAnsi="Arial"/>
      <w:sz w:val="24"/>
      <w:lang w:eastAsia="pl-PL"/>
    </w:rPr>
  </w:style>
  <w:style w:type="paragraph" w:customStyle="1" w:styleId="Listakontynuowana2">
    <w:name w:val="Lista kontynuowana 2"/>
    <w:basedOn w:val="Standard"/>
    <w:pPr>
      <w:spacing w:before="120" w:after="120"/>
      <w:ind w:left="566" w:right="-170" w:hanging="5670"/>
    </w:pPr>
    <w:rPr>
      <w:rFonts w:ascii="Arial" w:hAnsi="Arial"/>
      <w:sz w:val="24"/>
      <w:lang w:eastAsia="pl-PL"/>
    </w:rPr>
  </w:style>
  <w:style w:type="paragraph" w:customStyle="1" w:styleId="Listakontynuowana">
    <w:name w:val="Lista kontynuowana"/>
    <w:basedOn w:val="Standard"/>
    <w:pPr>
      <w:spacing w:before="120" w:after="120"/>
      <w:ind w:left="283" w:right="-170" w:hanging="5670"/>
    </w:pPr>
    <w:rPr>
      <w:rFonts w:ascii="Arial" w:hAnsi="Arial"/>
      <w:sz w:val="24"/>
      <w:lang w:eastAsia="pl-PL"/>
    </w:rPr>
  </w:style>
  <w:style w:type="paragraph" w:customStyle="1" w:styleId="TEKSTPODSTAWOWYZnakZnakZnakZnakZnakZnak">
    <w:name w:val="TEKST PODSTAWOWY Znak Znak Znak Znak Znak Znak"/>
    <w:basedOn w:val="Standard"/>
    <w:pPr>
      <w:spacing w:before="60" w:after="60"/>
      <w:ind w:left="851" w:right="-170" w:hanging="5670"/>
    </w:pPr>
    <w:rPr>
      <w:rFonts w:ascii="Arial" w:hAnsi="Arial" w:cs="Arial"/>
      <w:spacing w:val="-3"/>
      <w:lang w:eastAsia="pl-PL"/>
    </w:rPr>
  </w:style>
  <w:style w:type="paragraph" w:customStyle="1" w:styleId="ocenapompy">
    <w:name w:val="ocena pompy"/>
    <w:basedOn w:val="Standard"/>
    <w:pPr>
      <w:spacing w:before="120" w:after="120"/>
      <w:ind w:left="5670" w:right="-170" w:firstLine="3360"/>
    </w:pPr>
    <w:rPr>
      <w:lang w:eastAsia="pl-PL"/>
    </w:rPr>
  </w:style>
  <w:style w:type="paragraph" w:customStyle="1" w:styleId="bodytext2">
    <w:name w:val="bodytext2"/>
    <w:basedOn w:val="Standard"/>
    <w:pPr>
      <w:spacing w:before="100" w:after="100"/>
      <w:ind w:left="5670" w:right="-170" w:hanging="5670"/>
    </w:pPr>
    <w:rPr>
      <w:sz w:val="24"/>
      <w:szCs w:val="24"/>
      <w:lang w:eastAsia="pl-PL"/>
    </w:rPr>
  </w:style>
  <w:style w:type="paragraph" w:customStyle="1" w:styleId="content1">
    <w:name w:val="content1"/>
    <w:basedOn w:val="Standard"/>
    <w:pPr>
      <w:spacing w:before="120" w:after="120"/>
      <w:ind w:left="5670" w:right="300" w:hanging="5670"/>
    </w:pPr>
    <w:rPr>
      <w:sz w:val="24"/>
      <w:szCs w:val="24"/>
      <w:lang w:eastAsia="pl-PL"/>
    </w:rPr>
  </w:style>
  <w:style w:type="paragraph" w:customStyle="1" w:styleId="SIWZ-punkty">
    <w:name w:val="SIWZ - punkty"/>
    <w:basedOn w:val="Standard"/>
    <w:pPr>
      <w:spacing w:before="120"/>
      <w:jc w:val="left"/>
      <w:outlineLvl w:val="1"/>
    </w:pPr>
    <w:rPr>
      <w:rFonts w:ascii="Tahoma" w:hAnsi="Tahoma"/>
      <w:lang w:eastAsia="pl-PL"/>
    </w:rPr>
  </w:style>
  <w:style w:type="paragraph" w:customStyle="1" w:styleId="SIWZ-nagwekrozdziau">
    <w:name w:val="SIWZ - nagłówek rozdziału"/>
    <w:basedOn w:val="Nagwek2"/>
    <w:pPr>
      <w:spacing w:before="360" w:after="120"/>
      <w:jc w:val="left"/>
      <w:outlineLvl w:val="0"/>
    </w:pPr>
    <w:rPr>
      <w:rFonts w:ascii="Tahoma" w:hAnsi="Tahoma"/>
      <w:sz w:val="20"/>
      <w:szCs w:val="20"/>
    </w:rPr>
  </w:style>
  <w:style w:type="paragraph" w:customStyle="1" w:styleId="SIWZ-punktorwopisiepunktwwtabelce">
    <w:name w:val="SIWZ - punktor w opisie punktów w tabelce"/>
    <w:basedOn w:val="Standard"/>
    <w:pPr>
      <w:keepLines/>
      <w:tabs>
        <w:tab w:val="left" w:pos="568"/>
      </w:tabs>
      <w:spacing w:before="0"/>
      <w:ind w:left="284" w:hanging="284"/>
      <w:jc w:val="left"/>
    </w:pPr>
    <w:rPr>
      <w:rFonts w:ascii="Tahoma" w:hAnsi="Tahoma"/>
      <w:color w:val="000000"/>
      <w:lang w:eastAsia="pl-PL"/>
    </w:rPr>
  </w:style>
  <w:style w:type="paragraph" w:customStyle="1" w:styleId="SIWZ-zwykyakapit">
    <w:name w:val="SIWZ - zwykły akapit"/>
    <w:basedOn w:val="Standard"/>
    <w:pPr>
      <w:spacing w:before="240"/>
      <w:jc w:val="left"/>
    </w:pPr>
    <w:rPr>
      <w:rFonts w:ascii="Tahoma" w:hAnsi="Tahoma"/>
      <w:lang w:eastAsia="pl-PL"/>
    </w:rPr>
  </w:style>
  <w:style w:type="paragraph" w:customStyle="1" w:styleId="jmak1">
    <w:name w:val="jm.ak.1"/>
    <w:basedOn w:val="Textbody"/>
    <w:pPr>
      <w:spacing w:before="120" w:after="120" w:line="288" w:lineRule="auto"/>
    </w:pPr>
    <w:rPr>
      <w:lang w:eastAsia="en-US"/>
    </w:rPr>
  </w:style>
  <w:style w:type="paragraph" w:customStyle="1" w:styleId="jmak2">
    <w:name w:val="jm.ak.2"/>
    <w:basedOn w:val="Standard"/>
    <w:pPr>
      <w:tabs>
        <w:tab w:val="left" w:leader="dot" w:pos="8222"/>
      </w:tabs>
      <w:spacing w:before="120" w:after="120"/>
      <w:ind w:left="4111" w:hanging="4111"/>
      <w:jc w:val="left"/>
    </w:pPr>
  </w:style>
  <w:style w:type="paragraph" w:customStyle="1" w:styleId="ZnakZnak12">
    <w:name w:val="Znak Znak12"/>
    <w:basedOn w:val="Standard"/>
    <w:pPr>
      <w:spacing w:before="120" w:after="120"/>
      <w:ind w:left="5670" w:right="-170" w:hanging="5670"/>
    </w:pPr>
    <w:rPr>
      <w:rFonts w:ascii="Arial" w:hAnsi="Arial" w:cs="Arial"/>
      <w:sz w:val="24"/>
      <w:szCs w:val="24"/>
      <w:lang w:eastAsia="pl-PL"/>
    </w:rPr>
  </w:style>
  <w:style w:type="paragraph" w:customStyle="1" w:styleId="msonormal0">
    <w:name w:val="msonormal"/>
    <w:basedOn w:val="Standard"/>
    <w:pPr>
      <w:spacing w:before="100" w:after="100"/>
      <w:jc w:val="left"/>
    </w:pPr>
    <w:rPr>
      <w:sz w:val="24"/>
      <w:szCs w:val="24"/>
      <w:lang w:eastAsia="pl-PL"/>
    </w:rPr>
  </w:style>
  <w:style w:type="paragraph" w:customStyle="1" w:styleId="xl78">
    <w:name w:val="xl7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left"/>
    </w:pPr>
    <w:rPr>
      <w:rFonts w:ascii="Calibri Light" w:hAnsi="Calibri Light" w:cs="Calibri Light"/>
      <w:b/>
      <w:bCs/>
      <w:sz w:val="16"/>
      <w:szCs w:val="16"/>
      <w:lang w:eastAsia="pl-PL"/>
    </w:rPr>
  </w:style>
  <w:style w:type="paragraph" w:customStyle="1" w:styleId="xl79">
    <w:name w:val="xl7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 Light" w:hAnsi="Calibri Light" w:cs="Calibri Light"/>
      <w:b/>
      <w:bCs/>
      <w:sz w:val="16"/>
      <w:szCs w:val="16"/>
      <w:lang w:eastAsia="pl-PL"/>
    </w:rPr>
  </w:style>
  <w:style w:type="paragraph" w:customStyle="1" w:styleId="xl80">
    <w:name w:val="xl8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Calibri Light" w:hAnsi="Calibri Light" w:cs="Calibri Light"/>
      <w:b/>
      <w:bCs/>
      <w:sz w:val="16"/>
      <w:szCs w:val="16"/>
      <w:lang w:eastAsia="pl-PL"/>
    </w:rPr>
  </w:style>
  <w:style w:type="paragraph" w:customStyle="1" w:styleId="xl81">
    <w:name w:val="xl81"/>
    <w:basedOn w:val="Standard"/>
    <w:pPr>
      <w:spacing w:before="100" w:after="100"/>
      <w:jc w:val="left"/>
    </w:pPr>
    <w:rPr>
      <w:rFonts w:ascii="Calibri Light" w:hAnsi="Calibri Light" w:cs="Calibri Light"/>
      <w:sz w:val="16"/>
      <w:szCs w:val="16"/>
      <w:lang w:eastAsia="pl-PL"/>
    </w:rPr>
  </w:style>
  <w:style w:type="paragraph" w:customStyle="1" w:styleId="xl82">
    <w:name w:val="xl8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left"/>
    </w:pPr>
    <w:rPr>
      <w:rFonts w:ascii="Calibri Light" w:hAnsi="Calibri Light" w:cs="Calibri Light"/>
      <w:sz w:val="16"/>
      <w:szCs w:val="16"/>
      <w:lang w:eastAsia="pl-PL"/>
    </w:rPr>
  </w:style>
  <w:style w:type="paragraph" w:customStyle="1" w:styleId="xl83">
    <w:name w:val="xl8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left"/>
    </w:pPr>
    <w:rPr>
      <w:rFonts w:ascii="Calibri Light" w:hAnsi="Calibri Light" w:cs="Calibri Light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</w:style>
  <w:style w:type="character" w:customStyle="1" w:styleId="apple-converted-space">
    <w:name w:val="apple-converted-space"/>
    <w:basedOn w:val="Domylnaczcionkaakapitu"/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ane1">
    <w:name w:val="dane1"/>
    <w:rPr>
      <w:rFonts w:cs="Times New Roman"/>
      <w:color w:val="00000A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Pr>
      <w:position w:val="0"/>
      <w:vertAlign w:val="superscript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tabulatory1">
    <w:name w:val="tabulatory1"/>
    <w:basedOn w:val="Domylnaczcionkaakapitu"/>
  </w:style>
  <w:style w:type="character" w:customStyle="1" w:styleId="c41">
    <w:name w:val="c41"/>
    <w:rPr>
      <w:rFonts w:ascii="MS Sans Serif" w:hAnsi="MS Sans Serif"/>
    </w:rPr>
  </w:style>
  <w:style w:type="character" w:customStyle="1" w:styleId="PodtytuZnak">
    <w:name w:val="Podtytuł Znak"/>
    <w:basedOn w:val="Domylnaczcionkaakapitu"/>
    <w:rPr>
      <w:rFonts w:ascii="Cambria" w:hAnsi="Cambria" w:cs="F"/>
      <w:i/>
      <w:iCs/>
      <w:color w:val="4F81BD"/>
      <w:spacing w:val="15"/>
      <w:sz w:val="24"/>
      <w:szCs w:val="24"/>
    </w:rPr>
  </w:style>
  <w:style w:type="character" w:customStyle="1" w:styleId="PodtytuZnak1">
    <w:name w:val="Podtytuł Znak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rPr>
      <w:rFonts w:ascii="Tahoma" w:eastAsia="Times New Roman" w:hAnsi="Tahoma" w:cs="Times New Roman"/>
      <w:sz w:val="16"/>
      <w:szCs w:val="16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41">
    <w:name w:val="Font Style41"/>
    <w:rPr>
      <w:rFonts w:ascii="Times New Roman" w:hAnsi="Times New Roman" w:cs="Times New Roman"/>
      <w:color w:val="000000"/>
      <w:sz w:val="22"/>
      <w:szCs w:val="22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30">
    <w:name w:val="Nagłówek #3_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Nagwek31">
    <w:name w:val="Nagłówek #3"/>
    <w:basedOn w:val="Nagwek3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treci">
    <w:name w:val="Tekst treści_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treci0">
    <w:name w:val="Tekst treści"/>
    <w:basedOn w:val="Teksttre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jmtyt1Znak">
    <w:name w:val="jm.tyt.1 Znak"/>
    <w:basedOn w:val="Domylnaczcionkaakapitu"/>
    <w:rPr>
      <w:b/>
    </w:rPr>
  </w:style>
  <w:style w:type="character" w:customStyle="1" w:styleId="jmtyt2Znak">
    <w:name w:val="jm.tyt.2 Znak"/>
    <w:basedOn w:val="Domylnaczcionkaakapitu"/>
    <w:rPr>
      <w:b/>
    </w:rPr>
  </w:style>
  <w:style w:type="character" w:customStyle="1" w:styleId="HTML-wstpniesformatowanyZnak">
    <w:name w:val="HTML - wstępnie sformatowany Znak"/>
    <w:basedOn w:val="Domylnaczcionkaakapitu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2">
    <w:name w:val="Tekst podstawowy wcięty Znak2"/>
    <w:basedOn w:val="Domylnaczcionkaakapitu"/>
    <w:rPr>
      <w:sz w:val="24"/>
      <w:szCs w:val="24"/>
      <w:lang w:val="pl-PL" w:eastAsia="pl-PL"/>
    </w:rPr>
  </w:style>
  <w:style w:type="character" w:customStyle="1" w:styleId="jmparagraf1Znak">
    <w:name w:val="jm.paragraf1 Znak"/>
    <w:basedOn w:val="Domylnaczcionkaakapitu"/>
    <w:rPr>
      <w:rFonts w:ascii="Times New Roman" w:hAnsi="Times New Roman" w:cs="Times New Roman"/>
      <w:b/>
      <w:szCs w:val="24"/>
    </w:rPr>
  </w:style>
  <w:style w:type="character" w:customStyle="1" w:styleId="Jerzy1Znak">
    <w:name w:val="Jerzy.1 Znak"/>
    <w:basedOn w:val="Domylnaczcionkaakapitu"/>
    <w:rPr>
      <w:rFonts w:ascii="Times New Roman" w:eastAsia="Times New Roman" w:hAnsi="Times New Roman" w:cs="Times New Roman"/>
      <w:b/>
      <w:bCs/>
      <w:smallCaps/>
    </w:rPr>
  </w:style>
  <w:style w:type="character" w:customStyle="1" w:styleId="StylJerzy1WszystkiewersalikiZnak">
    <w:name w:val="Styl Jerzy.1 + Wszystkie wersaliki Znak"/>
    <w:basedOn w:val="Jerzy1Znak"/>
    <w:rPr>
      <w:rFonts w:ascii="Times New Roman" w:eastAsia="Times New Roman" w:hAnsi="Times New Roman" w:cs="Times New Roman"/>
      <w:b/>
      <w:bCs/>
      <w:smallCaps/>
    </w:rPr>
  </w:style>
  <w:style w:type="character" w:customStyle="1" w:styleId="as1Znak">
    <w:name w:val="as.1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jmparagraf2Znak">
    <w:name w:val="jm.paragraf2 Znak"/>
    <w:basedOn w:val="Domylnaczcionkaakapitu"/>
    <w:rPr>
      <w:rFonts w:ascii="Times New Roman" w:hAnsi="Times New Roman" w:cs="Times New Roman"/>
      <w:b/>
      <w:smallCaps/>
      <w:szCs w:val="24"/>
    </w:rPr>
  </w:style>
  <w:style w:type="character" w:customStyle="1" w:styleId="as2Znak">
    <w:name w:val="as.2 Znak"/>
    <w:basedOn w:val="Domylnaczcionkaakapitu"/>
    <w:rPr>
      <w:rFonts w:ascii="Times New Roman" w:eastAsia="Times New Roman" w:hAnsi="Times New Roman" w:cs="Times New Roman"/>
      <w:b/>
      <w:smallCaps/>
    </w:rPr>
  </w:style>
  <w:style w:type="character" w:customStyle="1" w:styleId="Jerzy2Znak">
    <w:name w:val="Jerzy.2 Znak"/>
    <w:basedOn w:val="Domylnaczcionkaakapitu"/>
    <w:rPr>
      <w:rFonts w:ascii="Times New Roman" w:eastAsia="Times New Roman" w:hAnsi="Times New Roman" w:cs="Times New Roman"/>
      <w:b/>
      <w:smallCaps/>
    </w:rPr>
  </w:style>
  <w:style w:type="character" w:customStyle="1" w:styleId="jmak1Znak">
    <w:name w:val="jm.ak.1 Znak"/>
    <w:basedOn w:val="Tekstpodstawowy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jmak2Znak">
    <w:name w:val="jm.ak.2 Znak"/>
    <w:basedOn w:val="Domylnaczcionkaakapitu"/>
    <w:rPr>
      <w:rFonts w:ascii="Times New Roman" w:eastAsia="Times New Roman" w:hAnsi="Times New Roman" w:cs="Times New Roman"/>
    </w:rPr>
  </w:style>
  <w:style w:type="character" w:customStyle="1" w:styleId="tekstdokbold">
    <w:name w:val="tekst dok. bold"/>
    <w:rPr>
      <w:b/>
      <w:bCs w:val="0"/>
    </w:rPr>
  </w:style>
  <w:style w:type="character" w:customStyle="1" w:styleId="biggertext">
    <w:name w:val="biggertext"/>
    <w:basedOn w:val="Domylnaczcionkaakapitu"/>
  </w:style>
  <w:style w:type="character" w:customStyle="1" w:styleId="Nierozpoznanawzmianka1">
    <w:name w:val="Nierozpoznana wzmianka1"/>
    <w:basedOn w:val="Domylnaczcionkaakapitu"/>
    <w:rPr>
      <w:color w:val="80808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"/>
    <w:qFormat/>
  </w:style>
  <w:style w:type="character" w:customStyle="1" w:styleId="Nierozpoznanawzmianka2">
    <w:name w:val="Nierozpoznana wzmianka2"/>
    <w:basedOn w:val="Domylnaczcionkaakapitu"/>
    <w:rPr>
      <w:color w:val="605E5C"/>
    </w:rPr>
  </w:style>
  <w:style w:type="character" w:customStyle="1" w:styleId="Nierozpoznanawzmianka3">
    <w:name w:val="Nierozpoznana wzmianka3"/>
    <w:basedOn w:val="Domylnaczcionkaakapitu"/>
    <w:rPr>
      <w:color w:val="605E5C"/>
    </w:rPr>
  </w:style>
  <w:style w:type="character" w:customStyle="1" w:styleId="ng-binding">
    <w:name w:val="ng-binding"/>
    <w:basedOn w:val="Domylnaczcionkaakapitu"/>
  </w:style>
  <w:style w:type="character" w:customStyle="1" w:styleId="ListLabel1">
    <w:name w:val="ListLabel 1"/>
    <w:rPr>
      <w:rFonts w:cs="Arial"/>
      <w:sz w:val="20"/>
      <w:szCs w:val="20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color w:val="000000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ListLabel8">
    <w:name w:val="ListLabel 8"/>
    <w:rPr>
      <w:rFonts w:cs="Times New Roman"/>
      <w:b w:val="0"/>
      <w:i w:val="0"/>
      <w:sz w:val="20"/>
      <w:szCs w:val="20"/>
    </w:rPr>
  </w:style>
  <w:style w:type="character" w:customStyle="1" w:styleId="ListLabel9">
    <w:name w:val="ListLabel 9"/>
    <w:rPr>
      <w:rFonts w:cs="Arial"/>
      <w:color w:val="00000A"/>
      <w:sz w:val="22"/>
      <w:szCs w:val="22"/>
    </w:rPr>
  </w:style>
  <w:style w:type="character" w:customStyle="1" w:styleId="ListLabel10">
    <w:name w:val="ListLabel 10"/>
    <w:rPr>
      <w:rFonts w:cs="Times New Roman"/>
      <w:color w:val="000000"/>
    </w:rPr>
  </w:style>
  <w:style w:type="character" w:customStyle="1" w:styleId="ListLabel11">
    <w:name w:val="ListLabel 11"/>
    <w:rPr>
      <w:rFonts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subscript"/>
    </w:rPr>
  </w:style>
  <w:style w:type="character" w:customStyle="1" w:styleId="ListLabel12">
    <w:name w:val="ListLabel 12"/>
    <w:rPr>
      <w:rFonts w:eastAsia="Times New Roman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subscript"/>
    </w:rPr>
  </w:style>
  <w:style w:type="character" w:customStyle="1" w:styleId="ListLabel13">
    <w:name w:val="ListLabel 13"/>
    <w:rPr>
      <w:rFonts w:eastAsia="Times New Roman" w:cs="Times New Roman"/>
      <w:b w:val="0"/>
      <w:i w:val="0"/>
      <w:color w:val="00000A"/>
    </w:rPr>
  </w:style>
  <w:style w:type="character" w:customStyle="1" w:styleId="ListLabel14">
    <w:name w:val="ListLabel 14"/>
    <w:rPr>
      <w:rFonts w:cs="Times New Roman"/>
      <w:b w:val="0"/>
      <w:i w:val="0"/>
      <w:color w:val="000000"/>
    </w:rPr>
  </w:style>
  <w:style w:type="character" w:customStyle="1" w:styleId="ListLabel15">
    <w:name w:val="ListLabel 15"/>
    <w:rPr>
      <w:rFonts w:eastAsia="Times New Roman" w:cs="Open San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subscript"/>
      <w:lang w:val="pl-PL" w:eastAsia="pl-PL" w:bidi="pl-PL"/>
    </w:rPr>
  </w:style>
  <w:style w:type="character" w:customStyle="1" w:styleId="ListLabel16">
    <w:name w:val="ListLabel 1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subscript"/>
      <w:lang w:val="pl-PL" w:eastAsia="pl-PL" w:bidi="pl-PL"/>
    </w:rPr>
  </w:style>
  <w:style w:type="character" w:customStyle="1" w:styleId="ListLabel17">
    <w:name w:val="ListLabel 17"/>
    <w:rPr>
      <w:rFonts w:eastAsia="Times New Roman" w:cs="Open Sans"/>
      <w:color w:val="00000A"/>
      <w:sz w:val="20"/>
      <w:szCs w:val="20"/>
      <w:lang w:eastAsia="en-US"/>
    </w:rPr>
  </w:style>
  <w:style w:type="character" w:customStyle="1" w:styleId="ListLabel18">
    <w:name w:val="ListLabel 18"/>
    <w:rPr>
      <w:rFonts w:cs="Open Sans"/>
      <w:color w:val="00000A"/>
      <w:sz w:val="20"/>
      <w:szCs w:val="20"/>
    </w:rPr>
  </w:style>
  <w:style w:type="character" w:customStyle="1" w:styleId="ListLabel19">
    <w:name w:val="ListLabel 19"/>
    <w:rPr>
      <w:sz w:val="20"/>
    </w:rPr>
  </w:style>
  <w:style w:type="character" w:customStyle="1" w:styleId="ListLabel20">
    <w:name w:val="ListLabel 20"/>
    <w:rPr>
      <w:color w:val="00000A"/>
    </w:rPr>
  </w:style>
  <w:style w:type="character" w:customStyle="1" w:styleId="ListLabel21">
    <w:name w:val="ListLabel 21"/>
    <w:rPr>
      <w:rFonts w:eastAsia="Times New Roman" w:cs="Open Sans"/>
      <w:sz w:val="20"/>
      <w:szCs w:val="20"/>
    </w:rPr>
  </w:style>
  <w:style w:type="character" w:customStyle="1" w:styleId="ListLabel22">
    <w:name w:val="ListLabel 22"/>
    <w:rPr>
      <w:rFonts w:eastAsia="Times New Roman" w:cs="Open Sans"/>
      <w:color w:val="00000A"/>
      <w:sz w:val="20"/>
      <w:szCs w:val="20"/>
    </w:rPr>
  </w:style>
  <w:style w:type="character" w:customStyle="1" w:styleId="ListLabel23">
    <w:name w:val="ListLabel 23"/>
    <w:rPr>
      <w:rFonts w:cs="Tahoma"/>
      <w:b w:val="0"/>
      <w:sz w:val="20"/>
      <w:szCs w:val="20"/>
    </w:rPr>
  </w:style>
  <w:style w:type="character" w:customStyle="1" w:styleId="ListLabel24">
    <w:name w:val="ListLabel 24"/>
    <w:rPr>
      <w:rFonts w:cs="Open Sans"/>
      <w:sz w:val="20"/>
      <w:szCs w:val="20"/>
    </w:rPr>
  </w:style>
  <w:style w:type="character" w:customStyle="1" w:styleId="ListLabel25">
    <w:name w:val="ListLabel 25"/>
    <w:rPr>
      <w:rFonts w:cs="Open Sans"/>
      <w:b w:val="0"/>
      <w:bCs/>
      <w:i w:val="0"/>
      <w:iCs/>
      <w:color w:val="00000A"/>
      <w:sz w:val="20"/>
      <w:szCs w:val="20"/>
    </w:rPr>
  </w:style>
  <w:style w:type="character" w:customStyle="1" w:styleId="ListLabel26">
    <w:name w:val="ListLabel 26"/>
    <w:rPr>
      <w:rFonts w:eastAsia="Times New Roman" w:cs="Times New Roman"/>
    </w:rPr>
  </w:style>
  <w:style w:type="character" w:customStyle="1" w:styleId="ListLabel27">
    <w:name w:val="ListLabel 27"/>
    <w:rPr>
      <w:rFonts w:cs="Open Sans"/>
      <w:color w:val="00000A"/>
      <w:sz w:val="20"/>
    </w:rPr>
  </w:style>
  <w:style w:type="character" w:customStyle="1" w:styleId="ListLabel28">
    <w:name w:val="ListLabel 28"/>
    <w:rPr>
      <w:rFonts w:cs="Open Sans"/>
      <w:i w:val="0"/>
      <w:sz w:val="20"/>
      <w:szCs w:val="20"/>
    </w:rPr>
  </w:style>
  <w:style w:type="numbering" w:customStyle="1" w:styleId="Outline">
    <w:name w:val="Outline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  <w:style w:type="numbering" w:customStyle="1" w:styleId="WWNum2">
    <w:name w:val="WWNum2"/>
    <w:basedOn w:val="Bezlisty"/>
    <w:pPr>
      <w:numPr>
        <w:numId w:val="4"/>
      </w:numPr>
    </w:pPr>
  </w:style>
  <w:style w:type="numbering" w:customStyle="1" w:styleId="WWNum3">
    <w:name w:val="WWNum3"/>
    <w:basedOn w:val="Bezlisty"/>
    <w:pPr>
      <w:numPr>
        <w:numId w:val="5"/>
      </w:numPr>
    </w:pPr>
  </w:style>
  <w:style w:type="numbering" w:customStyle="1" w:styleId="WWNum4">
    <w:name w:val="WWNum4"/>
    <w:basedOn w:val="Bezlisty"/>
    <w:pPr>
      <w:numPr>
        <w:numId w:val="6"/>
      </w:numPr>
    </w:pPr>
  </w:style>
  <w:style w:type="numbering" w:customStyle="1" w:styleId="WWNum5">
    <w:name w:val="WWNum5"/>
    <w:basedOn w:val="Bezlisty"/>
    <w:pPr>
      <w:numPr>
        <w:numId w:val="7"/>
      </w:numPr>
    </w:pPr>
  </w:style>
  <w:style w:type="numbering" w:customStyle="1" w:styleId="WWNum6">
    <w:name w:val="WWNum6"/>
    <w:basedOn w:val="Bezlisty"/>
    <w:pPr>
      <w:numPr>
        <w:numId w:val="8"/>
      </w:numPr>
    </w:pPr>
  </w:style>
  <w:style w:type="numbering" w:customStyle="1" w:styleId="WWNum7">
    <w:name w:val="WWNum7"/>
    <w:basedOn w:val="Bezlisty"/>
    <w:pPr>
      <w:numPr>
        <w:numId w:val="9"/>
      </w:numPr>
    </w:pPr>
  </w:style>
  <w:style w:type="numbering" w:customStyle="1" w:styleId="WWNum8">
    <w:name w:val="WWNum8"/>
    <w:basedOn w:val="Bezlisty"/>
    <w:pPr>
      <w:numPr>
        <w:numId w:val="10"/>
      </w:numPr>
    </w:pPr>
  </w:style>
  <w:style w:type="numbering" w:customStyle="1" w:styleId="WWNum9">
    <w:name w:val="WWNum9"/>
    <w:basedOn w:val="Bezlisty"/>
    <w:pPr>
      <w:numPr>
        <w:numId w:val="11"/>
      </w:numPr>
    </w:pPr>
  </w:style>
  <w:style w:type="numbering" w:customStyle="1" w:styleId="WWNum10">
    <w:name w:val="WWNum10"/>
    <w:basedOn w:val="Bezlisty"/>
    <w:pPr>
      <w:numPr>
        <w:numId w:val="12"/>
      </w:numPr>
    </w:pPr>
  </w:style>
  <w:style w:type="numbering" w:customStyle="1" w:styleId="WWNum11">
    <w:name w:val="WWNum11"/>
    <w:basedOn w:val="Bezlisty"/>
    <w:pPr>
      <w:numPr>
        <w:numId w:val="13"/>
      </w:numPr>
    </w:pPr>
  </w:style>
  <w:style w:type="numbering" w:customStyle="1" w:styleId="WWNum12">
    <w:name w:val="WWNum12"/>
    <w:basedOn w:val="Bezlisty"/>
    <w:pPr>
      <w:numPr>
        <w:numId w:val="14"/>
      </w:numPr>
    </w:pPr>
  </w:style>
  <w:style w:type="numbering" w:customStyle="1" w:styleId="WWNum13">
    <w:name w:val="WWNum13"/>
    <w:basedOn w:val="Bezlisty"/>
    <w:pPr>
      <w:numPr>
        <w:numId w:val="15"/>
      </w:numPr>
    </w:pPr>
  </w:style>
  <w:style w:type="numbering" w:customStyle="1" w:styleId="WWNum14">
    <w:name w:val="WWNum14"/>
    <w:basedOn w:val="Bezlisty"/>
    <w:pPr>
      <w:numPr>
        <w:numId w:val="16"/>
      </w:numPr>
    </w:pPr>
  </w:style>
  <w:style w:type="numbering" w:customStyle="1" w:styleId="WWNum15">
    <w:name w:val="WWNum15"/>
    <w:basedOn w:val="Bezlisty"/>
    <w:pPr>
      <w:numPr>
        <w:numId w:val="17"/>
      </w:numPr>
    </w:pPr>
  </w:style>
  <w:style w:type="numbering" w:customStyle="1" w:styleId="WWNum16">
    <w:name w:val="WWNum16"/>
    <w:basedOn w:val="Bezlisty"/>
    <w:pPr>
      <w:numPr>
        <w:numId w:val="18"/>
      </w:numPr>
    </w:pPr>
  </w:style>
  <w:style w:type="numbering" w:customStyle="1" w:styleId="WWNum17">
    <w:name w:val="WWNum17"/>
    <w:basedOn w:val="Bezlisty"/>
    <w:pPr>
      <w:numPr>
        <w:numId w:val="19"/>
      </w:numPr>
    </w:pPr>
  </w:style>
  <w:style w:type="numbering" w:customStyle="1" w:styleId="WWNum18">
    <w:name w:val="WWNum18"/>
    <w:basedOn w:val="Bezlisty"/>
    <w:pPr>
      <w:numPr>
        <w:numId w:val="20"/>
      </w:numPr>
    </w:pPr>
  </w:style>
  <w:style w:type="numbering" w:customStyle="1" w:styleId="WWNum19">
    <w:name w:val="WWNum19"/>
    <w:basedOn w:val="Bezlisty"/>
    <w:pPr>
      <w:numPr>
        <w:numId w:val="21"/>
      </w:numPr>
    </w:pPr>
  </w:style>
  <w:style w:type="numbering" w:customStyle="1" w:styleId="WWNum20">
    <w:name w:val="WWNum20"/>
    <w:basedOn w:val="Bezlisty"/>
    <w:pPr>
      <w:numPr>
        <w:numId w:val="22"/>
      </w:numPr>
    </w:pPr>
  </w:style>
  <w:style w:type="numbering" w:customStyle="1" w:styleId="WWNum21">
    <w:name w:val="WWNum21"/>
    <w:basedOn w:val="Bezlisty"/>
    <w:pPr>
      <w:numPr>
        <w:numId w:val="23"/>
      </w:numPr>
    </w:pPr>
  </w:style>
  <w:style w:type="numbering" w:customStyle="1" w:styleId="WWNum22">
    <w:name w:val="WWNum22"/>
    <w:basedOn w:val="Bezlisty"/>
    <w:pPr>
      <w:numPr>
        <w:numId w:val="24"/>
      </w:numPr>
    </w:pPr>
  </w:style>
  <w:style w:type="numbering" w:customStyle="1" w:styleId="WWNum23">
    <w:name w:val="WWNum23"/>
    <w:basedOn w:val="Bezlisty"/>
    <w:pPr>
      <w:numPr>
        <w:numId w:val="25"/>
      </w:numPr>
    </w:pPr>
  </w:style>
  <w:style w:type="numbering" w:customStyle="1" w:styleId="WWNum24">
    <w:name w:val="WWNum24"/>
    <w:basedOn w:val="Bezlisty"/>
    <w:pPr>
      <w:numPr>
        <w:numId w:val="26"/>
      </w:numPr>
    </w:pPr>
  </w:style>
  <w:style w:type="numbering" w:customStyle="1" w:styleId="WWNum25">
    <w:name w:val="WWNum25"/>
    <w:basedOn w:val="Bezlisty"/>
    <w:pPr>
      <w:numPr>
        <w:numId w:val="27"/>
      </w:numPr>
    </w:pPr>
  </w:style>
  <w:style w:type="numbering" w:customStyle="1" w:styleId="WWNum26">
    <w:name w:val="WWNum26"/>
    <w:basedOn w:val="Bezlisty"/>
    <w:pPr>
      <w:numPr>
        <w:numId w:val="28"/>
      </w:numPr>
    </w:pPr>
  </w:style>
  <w:style w:type="numbering" w:customStyle="1" w:styleId="WWNum27">
    <w:name w:val="WWNum27"/>
    <w:basedOn w:val="Bezlisty"/>
    <w:pPr>
      <w:numPr>
        <w:numId w:val="29"/>
      </w:numPr>
    </w:pPr>
  </w:style>
  <w:style w:type="numbering" w:customStyle="1" w:styleId="WWNum28">
    <w:name w:val="WWNum28"/>
    <w:basedOn w:val="Bezlisty"/>
    <w:pPr>
      <w:numPr>
        <w:numId w:val="30"/>
      </w:numPr>
    </w:pPr>
  </w:style>
  <w:style w:type="numbering" w:customStyle="1" w:styleId="WWNum29">
    <w:name w:val="WWNum29"/>
    <w:basedOn w:val="Bezlisty"/>
    <w:pPr>
      <w:numPr>
        <w:numId w:val="31"/>
      </w:numPr>
    </w:pPr>
  </w:style>
  <w:style w:type="numbering" w:customStyle="1" w:styleId="WWNum30">
    <w:name w:val="WWNum30"/>
    <w:basedOn w:val="Bezlisty"/>
    <w:pPr>
      <w:numPr>
        <w:numId w:val="32"/>
      </w:numPr>
    </w:pPr>
  </w:style>
  <w:style w:type="numbering" w:customStyle="1" w:styleId="WWNum31">
    <w:name w:val="WWNum31"/>
    <w:basedOn w:val="Bezlisty"/>
    <w:pPr>
      <w:numPr>
        <w:numId w:val="33"/>
      </w:numPr>
    </w:pPr>
  </w:style>
  <w:style w:type="numbering" w:customStyle="1" w:styleId="WWNum32">
    <w:name w:val="WWNum32"/>
    <w:basedOn w:val="Bezlisty"/>
    <w:pPr>
      <w:numPr>
        <w:numId w:val="34"/>
      </w:numPr>
    </w:pPr>
  </w:style>
  <w:style w:type="numbering" w:customStyle="1" w:styleId="WWNum33">
    <w:name w:val="WWNum33"/>
    <w:basedOn w:val="Bezlisty"/>
    <w:pPr>
      <w:numPr>
        <w:numId w:val="35"/>
      </w:numPr>
    </w:pPr>
  </w:style>
  <w:style w:type="numbering" w:customStyle="1" w:styleId="WWNum34">
    <w:name w:val="WWNum34"/>
    <w:basedOn w:val="Bezlisty"/>
    <w:pPr>
      <w:numPr>
        <w:numId w:val="36"/>
      </w:numPr>
    </w:pPr>
  </w:style>
  <w:style w:type="numbering" w:customStyle="1" w:styleId="WWNum35">
    <w:name w:val="WWNum35"/>
    <w:basedOn w:val="Bezlisty"/>
    <w:pPr>
      <w:numPr>
        <w:numId w:val="37"/>
      </w:numPr>
    </w:pPr>
  </w:style>
  <w:style w:type="numbering" w:customStyle="1" w:styleId="WWNum36">
    <w:name w:val="WWNum36"/>
    <w:basedOn w:val="Bezlisty"/>
    <w:pPr>
      <w:numPr>
        <w:numId w:val="38"/>
      </w:numPr>
    </w:pPr>
  </w:style>
  <w:style w:type="numbering" w:customStyle="1" w:styleId="WWNum37">
    <w:name w:val="WWNum37"/>
    <w:basedOn w:val="Bezlisty"/>
    <w:pPr>
      <w:numPr>
        <w:numId w:val="39"/>
      </w:numPr>
    </w:pPr>
  </w:style>
  <w:style w:type="numbering" w:customStyle="1" w:styleId="WWNum38">
    <w:name w:val="WWNum38"/>
    <w:basedOn w:val="Bezlisty"/>
    <w:pPr>
      <w:numPr>
        <w:numId w:val="40"/>
      </w:numPr>
    </w:pPr>
  </w:style>
  <w:style w:type="numbering" w:customStyle="1" w:styleId="WWNum39">
    <w:name w:val="WWNum39"/>
    <w:basedOn w:val="Bezlisty"/>
    <w:pPr>
      <w:numPr>
        <w:numId w:val="41"/>
      </w:numPr>
    </w:pPr>
  </w:style>
  <w:style w:type="numbering" w:customStyle="1" w:styleId="WWNum40">
    <w:name w:val="WWNum40"/>
    <w:basedOn w:val="Bezlisty"/>
    <w:pPr>
      <w:numPr>
        <w:numId w:val="42"/>
      </w:numPr>
    </w:pPr>
  </w:style>
  <w:style w:type="numbering" w:customStyle="1" w:styleId="WWNum41">
    <w:name w:val="WWNum41"/>
    <w:basedOn w:val="Bezlisty"/>
    <w:pPr>
      <w:numPr>
        <w:numId w:val="43"/>
      </w:numPr>
    </w:pPr>
  </w:style>
  <w:style w:type="numbering" w:customStyle="1" w:styleId="WWNum42">
    <w:name w:val="WWNum42"/>
    <w:basedOn w:val="Bezlisty"/>
    <w:pPr>
      <w:numPr>
        <w:numId w:val="44"/>
      </w:numPr>
    </w:pPr>
  </w:style>
  <w:style w:type="numbering" w:customStyle="1" w:styleId="WWNum43">
    <w:name w:val="WWNum43"/>
    <w:basedOn w:val="Bezlisty"/>
    <w:pPr>
      <w:numPr>
        <w:numId w:val="45"/>
      </w:numPr>
    </w:pPr>
  </w:style>
  <w:style w:type="numbering" w:customStyle="1" w:styleId="WWNum44">
    <w:name w:val="WWNum44"/>
    <w:basedOn w:val="Bezlisty"/>
    <w:pPr>
      <w:numPr>
        <w:numId w:val="46"/>
      </w:numPr>
    </w:pPr>
  </w:style>
  <w:style w:type="numbering" w:customStyle="1" w:styleId="WWNum45">
    <w:name w:val="WWNum45"/>
    <w:basedOn w:val="Bezlisty"/>
    <w:pPr>
      <w:numPr>
        <w:numId w:val="47"/>
      </w:numPr>
    </w:pPr>
  </w:style>
  <w:style w:type="numbering" w:customStyle="1" w:styleId="WWNum46">
    <w:name w:val="WWNum46"/>
    <w:basedOn w:val="Bezlisty"/>
    <w:pPr>
      <w:numPr>
        <w:numId w:val="48"/>
      </w:numPr>
    </w:pPr>
  </w:style>
  <w:style w:type="numbering" w:customStyle="1" w:styleId="WWNum47">
    <w:name w:val="WWNum47"/>
    <w:basedOn w:val="Bezlisty"/>
    <w:pPr>
      <w:numPr>
        <w:numId w:val="49"/>
      </w:numPr>
    </w:pPr>
  </w:style>
  <w:style w:type="numbering" w:customStyle="1" w:styleId="WWNum48">
    <w:name w:val="WWNum48"/>
    <w:basedOn w:val="Bezlisty"/>
    <w:pPr>
      <w:numPr>
        <w:numId w:val="50"/>
      </w:numPr>
    </w:pPr>
  </w:style>
  <w:style w:type="numbering" w:customStyle="1" w:styleId="WWNum49">
    <w:name w:val="WWNum49"/>
    <w:basedOn w:val="Bezlisty"/>
    <w:pPr>
      <w:numPr>
        <w:numId w:val="51"/>
      </w:numPr>
    </w:pPr>
  </w:style>
  <w:style w:type="numbering" w:customStyle="1" w:styleId="WWNum50">
    <w:name w:val="WWNum50"/>
    <w:basedOn w:val="Bezlisty"/>
    <w:pPr>
      <w:numPr>
        <w:numId w:val="52"/>
      </w:numPr>
    </w:pPr>
  </w:style>
  <w:style w:type="numbering" w:customStyle="1" w:styleId="WWNum51">
    <w:name w:val="WWNum51"/>
    <w:basedOn w:val="Bezlisty"/>
    <w:pPr>
      <w:numPr>
        <w:numId w:val="53"/>
      </w:numPr>
    </w:pPr>
  </w:style>
  <w:style w:type="numbering" w:customStyle="1" w:styleId="WWNum52">
    <w:name w:val="WWNum52"/>
    <w:basedOn w:val="Bezlisty"/>
    <w:pPr>
      <w:numPr>
        <w:numId w:val="54"/>
      </w:numPr>
    </w:pPr>
  </w:style>
  <w:style w:type="numbering" w:customStyle="1" w:styleId="WWNum53">
    <w:name w:val="WWNum53"/>
    <w:basedOn w:val="Bezlisty"/>
    <w:pPr>
      <w:numPr>
        <w:numId w:val="55"/>
      </w:numPr>
    </w:pPr>
  </w:style>
  <w:style w:type="numbering" w:customStyle="1" w:styleId="WWNum54">
    <w:name w:val="WWNum54"/>
    <w:basedOn w:val="Bezlisty"/>
    <w:pPr>
      <w:numPr>
        <w:numId w:val="56"/>
      </w:numPr>
    </w:pPr>
  </w:style>
  <w:style w:type="numbering" w:customStyle="1" w:styleId="WWNum55">
    <w:name w:val="WWNum55"/>
    <w:basedOn w:val="Bezlisty"/>
    <w:pPr>
      <w:numPr>
        <w:numId w:val="57"/>
      </w:numPr>
    </w:pPr>
  </w:style>
  <w:style w:type="numbering" w:customStyle="1" w:styleId="WWNum56">
    <w:name w:val="WWNum56"/>
    <w:basedOn w:val="Bezlisty"/>
    <w:pPr>
      <w:numPr>
        <w:numId w:val="58"/>
      </w:numPr>
    </w:pPr>
  </w:style>
  <w:style w:type="numbering" w:customStyle="1" w:styleId="WWNum57">
    <w:name w:val="WWNum57"/>
    <w:basedOn w:val="Bezlisty"/>
    <w:pPr>
      <w:numPr>
        <w:numId w:val="59"/>
      </w:numPr>
    </w:pPr>
  </w:style>
  <w:style w:type="numbering" w:customStyle="1" w:styleId="WWNum58">
    <w:name w:val="WWNum58"/>
    <w:basedOn w:val="Bezlisty"/>
    <w:pPr>
      <w:numPr>
        <w:numId w:val="60"/>
      </w:numPr>
    </w:pPr>
  </w:style>
  <w:style w:type="numbering" w:customStyle="1" w:styleId="WWNum59">
    <w:name w:val="WWNum59"/>
    <w:basedOn w:val="Bezlisty"/>
    <w:pPr>
      <w:numPr>
        <w:numId w:val="61"/>
      </w:numPr>
    </w:pPr>
  </w:style>
  <w:style w:type="numbering" w:customStyle="1" w:styleId="WWNum60">
    <w:name w:val="WWNum60"/>
    <w:basedOn w:val="Bezlisty"/>
    <w:pPr>
      <w:numPr>
        <w:numId w:val="62"/>
      </w:numPr>
    </w:pPr>
  </w:style>
  <w:style w:type="numbering" w:customStyle="1" w:styleId="WWNum61">
    <w:name w:val="WWNum61"/>
    <w:basedOn w:val="Bezlisty"/>
    <w:pPr>
      <w:numPr>
        <w:numId w:val="63"/>
      </w:numPr>
    </w:pPr>
  </w:style>
  <w:style w:type="numbering" w:customStyle="1" w:styleId="WWNum62">
    <w:name w:val="WWNum62"/>
    <w:basedOn w:val="Bezlisty"/>
    <w:pPr>
      <w:numPr>
        <w:numId w:val="64"/>
      </w:numPr>
    </w:pPr>
  </w:style>
  <w:style w:type="numbering" w:customStyle="1" w:styleId="WWNum63">
    <w:name w:val="WWNum63"/>
    <w:basedOn w:val="Bezlisty"/>
    <w:pPr>
      <w:numPr>
        <w:numId w:val="65"/>
      </w:numPr>
    </w:pPr>
  </w:style>
  <w:style w:type="numbering" w:customStyle="1" w:styleId="WWNum64">
    <w:name w:val="WWNum64"/>
    <w:basedOn w:val="Bezlisty"/>
    <w:pPr>
      <w:numPr>
        <w:numId w:val="6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8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6259</Words>
  <Characters>37555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PPU</vt:lpstr>
    </vt:vector>
  </TitlesOfParts>
  <Company/>
  <LinksUpToDate>false</LinksUpToDate>
  <CharactersWithSpaces>43727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PPU</dc:title>
  <dc:creator>Jacek Walski</dc:creator>
  <cp:lastModifiedBy>Lucyna Wcisło</cp:lastModifiedBy>
  <cp:revision>11</cp:revision>
  <cp:lastPrinted>2023-11-12T15:30:00Z</cp:lastPrinted>
  <dcterms:created xsi:type="dcterms:W3CDTF">2023-11-20T13:34:00Z</dcterms:created>
  <dcterms:modified xsi:type="dcterms:W3CDTF">2024-07-10T19:32:00Z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